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60" w:rsidRPr="00CD2F87" w:rsidRDefault="00552C60" w:rsidP="00273915">
      <w:pPr>
        <w:spacing w:before="204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BE5BF2" w:rsidRPr="00CD2F87" w:rsidRDefault="00BE5BF2" w:rsidP="00BE5BF2">
      <w:pPr>
        <w:pStyle w:val="Header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CD2F87">
        <w:rPr>
          <w:rFonts w:ascii="Arial" w:hAnsi="Arial" w:cs="Arial"/>
          <w:b/>
          <w:sz w:val="40"/>
          <w:szCs w:val="40"/>
          <w:lang w:val="fr-FR"/>
        </w:rPr>
        <w:t>Formulaire ILNAS/OLN/F001</w:t>
      </w:r>
      <w:r w:rsidR="00D3566C">
        <w:rPr>
          <w:rFonts w:ascii="Arial" w:hAnsi="Arial" w:cs="Arial"/>
          <w:b/>
          <w:sz w:val="40"/>
          <w:szCs w:val="40"/>
          <w:lang w:val="fr-FR"/>
        </w:rPr>
        <w:t>a</w:t>
      </w:r>
    </w:p>
    <w:p w:rsidR="00AF7336" w:rsidRDefault="00BE5BF2" w:rsidP="00CD3873">
      <w:pPr>
        <w:spacing w:before="120" w:after="108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CD2F87">
        <w:rPr>
          <w:rFonts w:ascii="Arial" w:hAnsi="Arial" w:cs="Arial"/>
          <w:b/>
          <w:sz w:val="40"/>
          <w:szCs w:val="40"/>
          <w:lang w:val="fr-FR"/>
        </w:rPr>
        <w:t>Demande d’i</w:t>
      </w:r>
      <w:r w:rsidR="00807442">
        <w:rPr>
          <w:rFonts w:ascii="Arial" w:hAnsi="Arial" w:cs="Arial"/>
          <w:b/>
          <w:sz w:val="40"/>
          <w:szCs w:val="40"/>
          <w:lang w:val="fr-FR"/>
        </w:rPr>
        <w:t>nscription à un comité technique</w:t>
      </w:r>
      <w:r w:rsidRPr="00CD2F87">
        <w:rPr>
          <w:rFonts w:ascii="Arial" w:hAnsi="Arial" w:cs="Arial"/>
          <w:b/>
          <w:sz w:val="40"/>
          <w:szCs w:val="40"/>
          <w:lang w:val="fr-FR"/>
        </w:rPr>
        <w:t xml:space="preserve"> de normalisation</w:t>
      </w:r>
      <w:r w:rsidR="003E4B7A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3E4B7A" w:rsidRPr="003E4B7A">
        <w:rPr>
          <w:rFonts w:ascii="Arial" w:hAnsi="Arial" w:cs="Arial"/>
          <w:b/>
          <w:sz w:val="40"/>
          <w:szCs w:val="40"/>
          <w:lang w:val="fr-FR"/>
        </w:rPr>
        <w:t>(ou modification de données personnelles d’une inscription existante)</w:t>
      </w:r>
    </w:p>
    <w:p w:rsidR="00FC4F17" w:rsidRPr="00FC4F17" w:rsidRDefault="00FC4F17" w:rsidP="00FC4F17">
      <w:pPr>
        <w:pStyle w:val="Default"/>
        <w:rPr>
          <w:sz w:val="20"/>
        </w:rPr>
      </w:pPr>
    </w:p>
    <w:p w:rsidR="0096677C" w:rsidRPr="00FC4F17" w:rsidRDefault="00FC4F17" w:rsidP="00FC4F17">
      <w:pPr>
        <w:autoSpaceDE w:val="0"/>
        <w:autoSpaceDN w:val="0"/>
        <w:adjustRightInd w:val="0"/>
        <w:spacing w:after="1080"/>
        <w:jc w:val="center"/>
        <w:rPr>
          <w:rFonts w:ascii="Arial" w:hAnsi="Arial" w:cs="Arial"/>
          <w:color w:val="0000FF"/>
          <w:lang w:val="fr-FR"/>
        </w:rPr>
      </w:pPr>
      <w:r>
        <w:rPr>
          <w:rFonts w:ascii="Arial" w:hAnsi="Arial" w:cs="Arial"/>
          <w:color w:val="0000FF"/>
          <w:lang w:val="fr-FR"/>
        </w:rPr>
        <w:t xml:space="preserve">Modification : </w:t>
      </w:r>
      <w:r w:rsidRPr="00FC4F17">
        <w:rPr>
          <w:rFonts w:ascii="Arial" w:hAnsi="Arial" w:cs="Arial"/>
          <w:color w:val="0000FF"/>
          <w:lang w:val="fr-FR"/>
        </w:rPr>
        <w:t>Les dernières modifications apparaissent en soulignées respectivement barrées.</w:t>
      </w:r>
    </w:p>
    <w:p w:rsidR="00FC4F17" w:rsidRPr="00BD38F8" w:rsidRDefault="00FC4F17" w:rsidP="00CD3873">
      <w:pPr>
        <w:spacing w:before="120" w:after="108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96677C" w:rsidRPr="00BD38F8" w:rsidRDefault="0096677C" w:rsidP="00CD3873">
      <w:pPr>
        <w:spacing w:before="120" w:after="108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8E6B10" w:rsidRPr="00CB51D1" w:rsidRDefault="008E6B10" w:rsidP="008E6B10">
      <w:pPr>
        <w:jc w:val="right"/>
        <w:rPr>
          <w:rFonts w:ascii="Arial" w:hAnsi="Arial" w:cs="Arial"/>
        </w:rPr>
      </w:pPr>
      <w:r w:rsidRPr="00CB51D1">
        <w:rPr>
          <w:rFonts w:ascii="Arial" w:hAnsi="Arial" w:cs="Arial"/>
        </w:rPr>
        <w:t xml:space="preserve">Southlane Tower I </w:t>
      </w:r>
      <w:r w:rsidR="004A3EA7" w:rsidRPr="00CB51D1">
        <w:rPr>
          <w:rFonts w:ascii="Arial" w:hAnsi="Arial" w:cs="Arial"/>
        </w:rPr>
        <w:t>(</w:t>
      </w:r>
      <w:r w:rsidRPr="00CB51D1">
        <w:rPr>
          <w:rFonts w:ascii="Arial" w:hAnsi="Arial" w:cs="Arial"/>
        </w:rPr>
        <w:t>Esch-Belval</w:t>
      </w:r>
      <w:r w:rsidR="004A3EA7" w:rsidRPr="00CB51D1">
        <w:rPr>
          <w:rFonts w:ascii="Arial" w:hAnsi="Arial" w:cs="Arial"/>
        </w:rPr>
        <w:t>)</w:t>
      </w:r>
    </w:p>
    <w:p w:rsidR="008E6B10" w:rsidRPr="00FA2276" w:rsidRDefault="008E6B10" w:rsidP="008E6B10">
      <w:pPr>
        <w:jc w:val="right"/>
        <w:rPr>
          <w:rFonts w:ascii="Arial" w:hAnsi="Arial" w:cs="Arial"/>
          <w:lang w:val="fr-FR"/>
        </w:rPr>
      </w:pPr>
      <w:r w:rsidRPr="00FA2276">
        <w:rPr>
          <w:rFonts w:ascii="Arial" w:hAnsi="Arial" w:cs="Arial"/>
          <w:lang w:val="fr-FR"/>
        </w:rPr>
        <w:t>1, avenue du Swing</w:t>
      </w:r>
    </w:p>
    <w:p w:rsidR="008E6B10" w:rsidRPr="008B5E36" w:rsidRDefault="008E6B10" w:rsidP="008E6B10">
      <w:pPr>
        <w:jc w:val="right"/>
        <w:rPr>
          <w:rFonts w:ascii="Arial" w:hAnsi="Arial" w:cs="Arial"/>
          <w:lang w:val="fr-FR"/>
        </w:rPr>
      </w:pPr>
      <w:r w:rsidRPr="008B5E36">
        <w:rPr>
          <w:rFonts w:ascii="Arial" w:hAnsi="Arial" w:cs="Arial"/>
          <w:lang w:val="fr-FR"/>
        </w:rPr>
        <w:t>L-</w:t>
      </w:r>
      <w:r>
        <w:rPr>
          <w:rFonts w:ascii="Arial" w:hAnsi="Arial" w:cs="Arial"/>
          <w:lang w:val="fr-FR"/>
        </w:rPr>
        <w:t>4367 Belvaux</w:t>
      </w:r>
    </w:p>
    <w:p w:rsidR="008E6B10" w:rsidRPr="008B5E36" w:rsidRDefault="008E6B10" w:rsidP="008E6B10">
      <w:pPr>
        <w:jc w:val="right"/>
        <w:rPr>
          <w:rFonts w:ascii="Arial" w:hAnsi="Arial" w:cs="Arial"/>
          <w:lang w:val="fr-FR"/>
        </w:rPr>
      </w:pPr>
      <w:r w:rsidRPr="008B5E36">
        <w:rPr>
          <w:rFonts w:ascii="Arial" w:hAnsi="Arial" w:cs="Arial"/>
          <w:lang w:val="fr-FR"/>
        </w:rPr>
        <w:t xml:space="preserve">Tél.: (+352) </w:t>
      </w:r>
      <w:r>
        <w:rPr>
          <w:rFonts w:ascii="Arial" w:hAnsi="Arial" w:cs="Arial"/>
          <w:lang w:val="fr-FR"/>
        </w:rPr>
        <w:t>247 743 40</w:t>
      </w:r>
    </w:p>
    <w:p w:rsidR="008E6B10" w:rsidRPr="008B5E36" w:rsidRDefault="008E6B10" w:rsidP="008E6B10">
      <w:pPr>
        <w:jc w:val="right"/>
        <w:rPr>
          <w:rFonts w:ascii="Arial" w:hAnsi="Arial" w:cs="Arial"/>
          <w:lang w:val="fr-FR"/>
        </w:rPr>
      </w:pPr>
      <w:r w:rsidRPr="008B5E36">
        <w:rPr>
          <w:rFonts w:ascii="Arial" w:hAnsi="Arial" w:cs="Arial"/>
          <w:lang w:val="fr-FR"/>
        </w:rPr>
        <w:t xml:space="preserve">Fax: (+352) </w:t>
      </w:r>
      <w:r>
        <w:rPr>
          <w:rFonts w:ascii="Arial" w:hAnsi="Arial" w:cs="Arial"/>
          <w:lang w:val="fr-FR"/>
        </w:rPr>
        <w:t>247 943 40</w:t>
      </w:r>
    </w:p>
    <w:p w:rsidR="00A214E7" w:rsidRPr="00CD2F87" w:rsidRDefault="00DB58CA" w:rsidP="00A04967">
      <w:pPr>
        <w:spacing w:after="2400"/>
        <w:jc w:val="right"/>
        <w:rPr>
          <w:rFonts w:ascii="Arial" w:hAnsi="Arial" w:cs="Arial"/>
          <w:lang w:val="fr-FR"/>
        </w:rPr>
      </w:pPr>
      <w:r w:rsidRPr="00CD2F87">
        <w:rPr>
          <w:rFonts w:ascii="Arial" w:hAnsi="Arial" w:cs="Arial"/>
          <w:lang w:val="fr-FR"/>
        </w:rPr>
        <w:t>normalisation</w:t>
      </w:r>
      <w:r w:rsidR="00FA3B57" w:rsidRPr="00CD2F87">
        <w:rPr>
          <w:rFonts w:ascii="Arial" w:hAnsi="Arial" w:cs="Arial"/>
          <w:lang w:val="fr-FR"/>
        </w:rPr>
        <w:t>@</w:t>
      </w:r>
      <w:r w:rsidR="005E4CB4" w:rsidRPr="00CD2F87">
        <w:rPr>
          <w:rFonts w:ascii="Arial" w:hAnsi="Arial" w:cs="Arial"/>
          <w:lang w:val="fr-FR"/>
        </w:rPr>
        <w:t>ilnas.etat</w:t>
      </w:r>
      <w:r w:rsidR="00FA3B57" w:rsidRPr="00CD2F87">
        <w:rPr>
          <w:rFonts w:ascii="Arial" w:hAnsi="Arial" w:cs="Arial"/>
          <w:lang w:val="fr-FR"/>
        </w:rPr>
        <w:t xml:space="preserve">.lu </w:t>
      </w:r>
      <w:r w:rsidR="00FA3B57" w:rsidRPr="00CD2F87">
        <w:rPr>
          <w:rFonts w:ascii="Arial" w:hAnsi="Arial" w:cs="Arial"/>
          <w:lang w:val="fr-FR"/>
        </w:rPr>
        <w:sym w:font="Wingdings" w:char="F0A0"/>
      </w:r>
      <w:r w:rsidR="00FA3B57" w:rsidRPr="00CD2F87">
        <w:rPr>
          <w:rFonts w:ascii="Arial" w:hAnsi="Arial" w:cs="Arial"/>
          <w:lang w:val="fr-FR"/>
        </w:rPr>
        <w:t xml:space="preserve"> </w:t>
      </w:r>
      <w:r w:rsidR="00827D95">
        <w:rPr>
          <w:rFonts w:ascii="Arial" w:hAnsi="Arial" w:cs="Arial"/>
          <w:lang w:val="fr-FR"/>
        </w:rPr>
        <w:t xml:space="preserve"> www.portail-qualit</w:t>
      </w:r>
      <w:r w:rsidR="00F112EE">
        <w:rPr>
          <w:rFonts w:ascii="Arial" w:hAnsi="Arial" w:cs="Arial"/>
          <w:lang w:val="fr-FR"/>
        </w:rPr>
        <w:t>e</w:t>
      </w:r>
      <w:r w:rsidR="00827D95">
        <w:rPr>
          <w:rFonts w:ascii="Arial" w:hAnsi="Arial" w:cs="Arial"/>
          <w:lang w:val="fr-FR"/>
        </w:rPr>
        <w:t>.lu</w:t>
      </w:r>
    </w:p>
    <w:p w:rsidR="004D7095" w:rsidRPr="008A73E4" w:rsidRDefault="00A214E7" w:rsidP="007F5F69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CD2F87">
        <w:br w:type="page"/>
      </w:r>
      <w:r w:rsidR="004D7095" w:rsidRPr="008A73E4">
        <w:rPr>
          <w:b/>
          <w:bCs/>
          <w:sz w:val="22"/>
          <w:szCs w:val="22"/>
        </w:rPr>
        <w:lastRenderedPageBreak/>
        <w:t>Préambule</w:t>
      </w:r>
    </w:p>
    <w:p w:rsidR="004D7095" w:rsidRDefault="00BE5BF2" w:rsidP="00BE5BF2">
      <w:pPr>
        <w:spacing w:before="360" w:after="60"/>
        <w:jc w:val="both"/>
        <w:rPr>
          <w:rFonts w:ascii="Arial" w:hAnsi="Arial" w:cs="Arial"/>
          <w:sz w:val="20"/>
          <w:szCs w:val="20"/>
          <w:lang w:val="fr-FR"/>
        </w:rPr>
      </w:pPr>
      <w:r w:rsidRPr="00CD2F87">
        <w:rPr>
          <w:rFonts w:ascii="Arial" w:hAnsi="Arial" w:cs="Arial"/>
          <w:sz w:val="20"/>
          <w:szCs w:val="20"/>
          <w:lang w:val="fr-FR"/>
        </w:rPr>
        <w:t xml:space="preserve">Ce 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questionnaire </w:t>
      </w:r>
      <w:r w:rsidR="00CD3873" w:rsidRPr="000719C6">
        <w:rPr>
          <w:rFonts w:ascii="Arial" w:hAnsi="Arial" w:cs="Arial"/>
          <w:sz w:val="20"/>
          <w:szCs w:val="20"/>
          <w:lang w:val="fr-FR"/>
        </w:rPr>
        <w:t xml:space="preserve">doit être 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renseigné </w:t>
      </w:r>
      <w:r w:rsidR="00927019" w:rsidRPr="000719C6">
        <w:rPr>
          <w:rFonts w:ascii="Arial" w:hAnsi="Arial" w:cs="Arial"/>
          <w:sz w:val="20"/>
          <w:szCs w:val="20"/>
          <w:lang w:val="fr-FR"/>
        </w:rPr>
        <w:t>pour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 toute</w:t>
      </w:r>
      <w:r w:rsidRPr="008A73E4">
        <w:rPr>
          <w:rFonts w:ascii="Arial" w:hAnsi="Arial" w:cs="Arial"/>
          <w:sz w:val="20"/>
          <w:szCs w:val="20"/>
          <w:lang w:val="fr-FR"/>
        </w:rPr>
        <w:t xml:space="preserve"> demande d’inscription à un </w:t>
      </w:r>
      <w:r w:rsidRPr="008A73E4">
        <w:rPr>
          <w:rFonts w:ascii="Arial" w:hAnsi="Arial" w:cs="Arial"/>
          <w:b/>
          <w:sz w:val="20"/>
          <w:szCs w:val="20"/>
          <w:lang w:val="fr-FR"/>
        </w:rPr>
        <w:t xml:space="preserve">comité </w:t>
      </w:r>
      <w:r w:rsidRPr="000719C6">
        <w:rPr>
          <w:rFonts w:ascii="Arial" w:hAnsi="Arial" w:cs="Arial"/>
          <w:b/>
          <w:sz w:val="20"/>
          <w:szCs w:val="20"/>
          <w:lang w:val="fr-FR"/>
        </w:rPr>
        <w:t>technique de normalisation</w:t>
      </w:r>
      <w:r w:rsidRPr="000719C6">
        <w:rPr>
          <w:rFonts w:ascii="Arial" w:hAnsi="Arial" w:cs="Arial"/>
          <w:sz w:val="20"/>
          <w:szCs w:val="20"/>
          <w:lang w:val="fr-FR"/>
        </w:rPr>
        <w:t>. Le processus</w:t>
      </w:r>
      <w:r w:rsidRPr="00CD2F87">
        <w:rPr>
          <w:rFonts w:ascii="Arial" w:hAnsi="Arial" w:cs="Arial"/>
          <w:sz w:val="20"/>
          <w:szCs w:val="20"/>
          <w:lang w:val="fr-FR"/>
        </w:rPr>
        <w:t xml:space="preserve"> </w:t>
      </w:r>
      <w:r w:rsidR="007F5F69">
        <w:rPr>
          <w:rFonts w:ascii="Arial" w:hAnsi="Arial" w:cs="Arial"/>
          <w:sz w:val="20"/>
          <w:szCs w:val="20"/>
          <w:lang w:val="fr-FR"/>
        </w:rPr>
        <w:t>d’inscription</w:t>
      </w:r>
      <w:r w:rsidR="00E16DA8">
        <w:rPr>
          <w:rFonts w:ascii="Arial" w:hAnsi="Arial" w:cs="Arial"/>
          <w:sz w:val="20"/>
          <w:szCs w:val="20"/>
          <w:lang w:val="fr-FR"/>
        </w:rPr>
        <w:t xml:space="preserve"> est décrit dans le document </w:t>
      </w:r>
      <w:r w:rsidR="00067898">
        <w:rPr>
          <w:rFonts w:ascii="Arial" w:hAnsi="Arial" w:cs="Arial"/>
          <w:sz w:val="20"/>
          <w:szCs w:val="20"/>
          <w:lang w:val="fr-FR"/>
        </w:rPr>
        <w:t>« </w:t>
      </w:r>
      <w:r w:rsidR="00E16DA8">
        <w:rPr>
          <w:rFonts w:ascii="Arial" w:hAnsi="Arial" w:cs="Arial"/>
          <w:i/>
          <w:sz w:val="20"/>
          <w:szCs w:val="20"/>
          <w:lang w:val="fr-FR"/>
        </w:rPr>
        <w:t xml:space="preserve">ILNAS/OLN/Pr001 – </w:t>
      </w:r>
      <w:r w:rsidRPr="00CD2F87">
        <w:rPr>
          <w:rFonts w:ascii="Arial" w:hAnsi="Arial" w:cs="Arial"/>
          <w:i/>
          <w:sz w:val="20"/>
          <w:szCs w:val="20"/>
          <w:lang w:val="fr-FR"/>
        </w:rPr>
        <w:t xml:space="preserve">Procédure relative à l’inscription aux comités techniques de </w:t>
      </w:r>
      <w:r w:rsidR="00E16DA8">
        <w:rPr>
          <w:rFonts w:ascii="Arial" w:hAnsi="Arial" w:cs="Arial"/>
          <w:i/>
          <w:sz w:val="20"/>
          <w:szCs w:val="20"/>
          <w:lang w:val="fr-FR"/>
        </w:rPr>
        <w:t>normalisation</w:t>
      </w:r>
      <w:r w:rsidR="00067898">
        <w:rPr>
          <w:rFonts w:ascii="Arial" w:hAnsi="Arial" w:cs="Arial"/>
          <w:sz w:val="20"/>
          <w:szCs w:val="20"/>
          <w:lang w:val="fr-FR"/>
        </w:rPr>
        <w:t> »</w:t>
      </w:r>
      <w:r w:rsidRPr="00CD2F87">
        <w:rPr>
          <w:rFonts w:ascii="Arial" w:hAnsi="Arial" w:cs="Arial"/>
          <w:sz w:val="20"/>
          <w:szCs w:val="20"/>
          <w:lang w:val="fr-FR"/>
        </w:rPr>
        <w:t>.</w:t>
      </w:r>
    </w:p>
    <w:p w:rsidR="00224A42" w:rsidRPr="00CD2F87" w:rsidRDefault="00DD7DE6" w:rsidP="00DD7DE6">
      <w:pPr>
        <w:pStyle w:val="BodyText3"/>
        <w:spacing w:before="120" w:after="120"/>
        <w:rPr>
          <w:rFonts w:cs="Arial"/>
          <w:sz w:val="20"/>
          <w:szCs w:val="20"/>
        </w:rPr>
      </w:pPr>
      <w:r w:rsidRPr="00CD2F87">
        <w:rPr>
          <w:rFonts w:cs="Arial"/>
          <w:sz w:val="20"/>
          <w:szCs w:val="20"/>
        </w:rPr>
        <w:t>Le formulaire dûment complété et signé doit êt</w:t>
      </w:r>
      <w:r w:rsidR="00D36D47">
        <w:rPr>
          <w:rFonts w:cs="Arial"/>
          <w:sz w:val="20"/>
          <w:szCs w:val="20"/>
        </w:rPr>
        <w:t>re adressé ou déposé sous pli à</w:t>
      </w:r>
      <w:r w:rsidRPr="00CD2F87">
        <w:rPr>
          <w:rFonts w:cs="Arial"/>
          <w:sz w:val="20"/>
          <w:szCs w:val="20"/>
        </w:rPr>
        <w:t>:</w:t>
      </w:r>
    </w:p>
    <w:p w:rsidR="00DD7DE6" w:rsidRPr="00CD2F87" w:rsidRDefault="00DD7DE6" w:rsidP="00DD7DE6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ILNAS</w:t>
      </w:r>
    </w:p>
    <w:p w:rsidR="00DD7DE6" w:rsidRPr="000719C6" w:rsidRDefault="00DD7DE6" w:rsidP="00DD7DE6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 xml:space="preserve">Organisme </w:t>
      </w:r>
      <w:r w:rsidRPr="000719C6">
        <w:rPr>
          <w:rFonts w:ascii="Arial" w:hAnsi="Arial" w:cs="Arial"/>
          <w:b/>
          <w:sz w:val="20"/>
          <w:szCs w:val="20"/>
          <w:lang w:val="fr-FR"/>
        </w:rPr>
        <w:t>luxembourgeois de normalisation</w:t>
      </w:r>
    </w:p>
    <w:p w:rsidR="00DD7DE6" w:rsidRPr="000719C6" w:rsidRDefault="00DD7DE6" w:rsidP="00DD7DE6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1, avenue du Swing </w:t>
      </w:r>
      <w:r w:rsidRPr="000719C6">
        <w:rPr>
          <w:rFonts w:ascii="Arial" w:hAnsi="Arial" w:cs="Arial"/>
          <w:b/>
          <w:sz w:val="20"/>
          <w:szCs w:val="20"/>
          <w:lang w:val="fr-FR"/>
        </w:rPr>
        <w:t>L-4367 Belvaux</w:t>
      </w:r>
    </w:p>
    <w:p w:rsidR="00224A42" w:rsidRDefault="00224A42" w:rsidP="008A73E4">
      <w:pPr>
        <w:spacing w:after="120"/>
        <w:rPr>
          <w:rFonts w:ascii="Arial" w:hAnsi="Arial" w:cs="Arial"/>
          <w:sz w:val="20"/>
          <w:szCs w:val="20"/>
          <w:lang w:val="fr-FR"/>
        </w:rPr>
      </w:pPr>
    </w:p>
    <w:p w:rsidR="00DD7DE6" w:rsidRDefault="00DD7DE6" w:rsidP="008A73E4">
      <w:pPr>
        <w:spacing w:after="120"/>
        <w:rPr>
          <w:rFonts w:ascii="Arial (W1)" w:hAnsi="Arial (W1)" w:cs="Arial"/>
          <w:b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ou par voie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 électronique à l'adresse</w:t>
      </w:r>
      <w:r>
        <w:rPr>
          <w:rFonts w:ascii="Arial" w:hAnsi="Arial" w:cs="Arial"/>
          <w:sz w:val="20"/>
          <w:szCs w:val="20"/>
          <w:lang w:val="fr-FR"/>
        </w:rPr>
        <w:t> </w:t>
      </w:r>
      <w:r w:rsidR="008B43FF" w:rsidRPr="006741A5">
        <w:rPr>
          <w:rFonts w:ascii="Arial (W1)" w:hAnsi="Arial (W1)" w:cs="Arial"/>
          <w:b/>
          <w:sz w:val="20"/>
          <w:szCs w:val="20"/>
          <w:lang w:val="fr-FR"/>
        </w:rPr>
        <w:t>normalisation@ilnas.etat.lu</w:t>
      </w:r>
    </w:p>
    <w:p w:rsidR="008B43FF" w:rsidRDefault="008B43FF" w:rsidP="008A73E4">
      <w:pPr>
        <w:spacing w:after="120"/>
        <w:rPr>
          <w:rFonts w:ascii="Arial (W1)" w:hAnsi="Arial (W1)" w:cs="Arial"/>
          <w:b/>
          <w:sz w:val="20"/>
          <w:szCs w:val="20"/>
          <w:lang w:val="fr-FR"/>
        </w:rPr>
      </w:pPr>
    </w:p>
    <w:p w:rsidR="008B43FF" w:rsidRPr="00D4229D" w:rsidRDefault="008B43FF" w:rsidP="008B43FF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Modification des données personnelles </w:t>
      </w:r>
    </w:p>
    <w:p w:rsidR="008B43FF" w:rsidRPr="008A73E4" w:rsidRDefault="00D36D47" w:rsidP="008B43FF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I</w:t>
      </w:r>
      <w:r w:rsidR="008B43FF" w:rsidRPr="008A73E4">
        <w:rPr>
          <w:rFonts w:ascii="Arial" w:hAnsi="Arial" w:cs="Arial"/>
          <w:sz w:val="20"/>
          <w:szCs w:val="20"/>
          <w:lang w:val="fr-FR"/>
        </w:rPr>
        <w:t>l est demandé au candidat </w:t>
      </w:r>
      <w:r w:rsidR="008B43FF">
        <w:rPr>
          <w:rFonts w:ascii="Arial" w:hAnsi="Arial" w:cs="Arial"/>
          <w:sz w:val="20"/>
          <w:szCs w:val="20"/>
          <w:lang w:val="fr-FR"/>
        </w:rPr>
        <w:t>inscrit</w:t>
      </w:r>
      <w:r w:rsidR="008B43FF" w:rsidRPr="000719C6">
        <w:rPr>
          <w:rFonts w:ascii="Arial" w:hAnsi="Arial" w:cs="Arial"/>
          <w:sz w:val="20"/>
          <w:szCs w:val="20"/>
          <w:lang w:val="fr-FR"/>
        </w:rPr>
        <w:t xml:space="preserve"> dans un </w:t>
      </w:r>
      <w:r w:rsidR="008B43FF">
        <w:rPr>
          <w:rFonts w:ascii="Arial" w:hAnsi="Arial" w:cs="Arial"/>
          <w:sz w:val="20"/>
          <w:szCs w:val="20"/>
          <w:lang w:val="fr-FR"/>
        </w:rPr>
        <w:t xml:space="preserve">ou plusieurs </w:t>
      </w:r>
      <w:r w:rsidR="008B43FF" w:rsidRPr="000719C6">
        <w:rPr>
          <w:rFonts w:ascii="Arial" w:hAnsi="Arial" w:cs="Arial"/>
          <w:sz w:val="20"/>
          <w:szCs w:val="20"/>
          <w:lang w:val="fr-FR"/>
        </w:rPr>
        <w:t>comité</w:t>
      </w:r>
      <w:r w:rsidR="008B43FF">
        <w:rPr>
          <w:rFonts w:ascii="Arial" w:hAnsi="Arial" w:cs="Arial"/>
          <w:sz w:val="20"/>
          <w:szCs w:val="20"/>
          <w:lang w:val="fr-FR"/>
        </w:rPr>
        <w:t>(s)</w:t>
      </w:r>
      <w:r w:rsidR="008B43FF" w:rsidRPr="000719C6">
        <w:rPr>
          <w:rFonts w:ascii="Arial" w:hAnsi="Arial" w:cs="Arial"/>
          <w:sz w:val="20"/>
          <w:szCs w:val="20"/>
          <w:lang w:val="fr-FR"/>
        </w:rPr>
        <w:t xml:space="preserve"> technique</w:t>
      </w:r>
      <w:r w:rsidR="008B43FF">
        <w:rPr>
          <w:rFonts w:ascii="Arial" w:hAnsi="Arial" w:cs="Arial"/>
          <w:sz w:val="20"/>
          <w:szCs w:val="20"/>
          <w:lang w:val="fr-FR"/>
        </w:rPr>
        <w:t>(s)</w:t>
      </w:r>
      <w:r w:rsidR="008B43FF" w:rsidRPr="000719C6">
        <w:rPr>
          <w:rFonts w:ascii="Arial" w:hAnsi="Arial" w:cs="Arial"/>
          <w:sz w:val="20"/>
          <w:szCs w:val="20"/>
          <w:lang w:val="fr-FR"/>
        </w:rPr>
        <w:t xml:space="preserve"> de normalisation</w:t>
      </w:r>
      <w:r w:rsidR="008B43FF" w:rsidRPr="008A73E4">
        <w:rPr>
          <w:rFonts w:ascii="Arial" w:hAnsi="Arial" w:cs="Arial"/>
          <w:sz w:val="20"/>
          <w:szCs w:val="20"/>
          <w:lang w:val="fr-FR"/>
        </w:rPr>
        <w:t>:</w:t>
      </w:r>
    </w:p>
    <w:p w:rsidR="008B43FF" w:rsidRPr="008A73E4" w:rsidRDefault="008B43FF" w:rsidP="008B43FF">
      <w:pPr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 w:rsidRPr="00F22D54">
        <w:rPr>
          <w:rFonts w:ascii="Arial" w:hAnsi="Arial" w:cs="Arial"/>
          <w:sz w:val="20"/>
          <w:szCs w:val="20"/>
          <w:u w:val="single"/>
          <w:lang w:val="fr-FR"/>
        </w:rPr>
        <w:t>En cas de changement d’employeur</w:t>
      </w:r>
      <w:r w:rsidRPr="008A73E4">
        <w:rPr>
          <w:rFonts w:ascii="Arial" w:hAnsi="Arial" w:cs="Arial"/>
          <w:sz w:val="20"/>
          <w:szCs w:val="20"/>
          <w:lang w:val="fr-FR"/>
        </w:rPr>
        <w:t xml:space="preserve">: </w:t>
      </w:r>
      <w:r w:rsidR="00D36D47">
        <w:rPr>
          <w:rFonts w:ascii="Arial" w:hAnsi="Arial" w:cs="Arial"/>
          <w:sz w:val="20"/>
          <w:szCs w:val="20"/>
          <w:lang w:val="fr-FR"/>
        </w:rPr>
        <w:t xml:space="preserve">de </w:t>
      </w:r>
      <w:r w:rsidRPr="008A73E4">
        <w:rPr>
          <w:rFonts w:ascii="Arial" w:hAnsi="Arial" w:cs="Arial"/>
          <w:sz w:val="20"/>
          <w:szCs w:val="20"/>
          <w:lang w:val="fr-FR"/>
        </w:rPr>
        <w:t xml:space="preserve">remplir </w:t>
      </w:r>
      <w:r>
        <w:rPr>
          <w:rFonts w:ascii="Arial" w:hAnsi="Arial" w:cs="Arial"/>
          <w:sz w:val="20"/>
          <w:szCs w:val="20"/>
          <w:lang w:val="fr-FR"/>
        </w:rPr>
        <w:t xml:space="preserve">un nouvel exemplaire du présent </w:t>
      </w:r>
      <w:r w:rsidRPr="008A73E4">
        <w:rPr>
          <w:rFonts w:ascii="Arial" w:hAnsi="Arial" w:cs="Arial"/>
          <w:sz w:val="20"/>
          <w:szCs w:val="20"/>
          <w:lang w:val="fr-FR"/>
        </w:rPr>
        <w:t>formulaire</w:t>
      </w:r>
      <w:r w:rsidRPr="00A83730">
        <w:rPr>
          <w:rFonts w:ascii="Arial" w:hAnsi="Arial" w:cs="Arial"/>
          <w:sz w:val="20"/>
          <w:szCs w:val="20"/>
          <w:lang w:val="fr-FR"/>
        </w:rPr>
        <w:t xml:space="preserve">, </w:t>
      </w:r>
      <w:r>
        <w:rPr>
          <w:rFonts w:ascii="Arial" w:hAnsi="Arial" w:cs="Arial"/>
          <w:sz w:val="20"/>
          <w:szCs w:val="20"/>
          <w:lang w:val="fr-FR"/>
        </w:rPr>
        <w:t>en veillant de préciser s’il souhaite maintenir son ou ses inscription(s) existante(s) au(x) comité(s) technique(s) de normalisation telle(s) qu’enregistrée(s) par l’Organisme luxembourgeois de normalisation</w:t>
      </w:r>
    </w:p>
    <w:p w:rsidR="008B43FF" w:rsidRPr="008A73E4" w:rsidRDefault="008B43FF" w:rsidP="008B43FF">
      <w:pPr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 w:rsidRPr="00F22D54">
        <w:rPr>
          <w:rFonts w:ascii="Arial" w:hAnsi="Arial" w:cs="Arial"/>
          <w:sz w:val="20"/>
          <w:szCs w:val="20"/>
          <w:u w:val="single"/>
          <w:lang w:val="fr-FR"/>
        </w:rPr>
        <w:t>Pour toute autre modification</w:t>
      </w:r>
      <w:r w:rsidRPr="008A73E4">
        <w:rPr>
          <w:rFonts w:ascii="Arial" w:hAnsi="Arial" w:cs="Arial"/>
          <w:sz w:val="20"/>
          <w:szCs w:val="20"/>
          <w:lang w:val="fr-FR"/>
        </w:rPr>
        <w:t xml:space="preserve">: </w:t>
      </w:r>
      <w:r w:rsidR="00D36D47">
        <w:rPr>
          <w:rFonts w:ascii="Arial" w:hAnsi="Arial" w:cs="Arial"/>
          <w:sz w:val="20"/>
          <w:szCs w:val="20"/>
          <w:lang w:val="fr-FR"/>
        </w:rPr>
        <w:t xml:space="preserve">de </w:t>
      </w:r>
      <w:r w:rsidRPr="008A73E4">
        <w:rPr>
          <w:rFonts w:ascii="Arial" w:hAnsi="Arial" w:cs="Arial"/>
          <w:sz w:val="20"/>
          <w:szCs w:val="20"/>
          <w:lang w:val="fr-FR"/>
        </w:rPr>
        <w:t xml:space="preserve">transmettre les nouvelles données par voie électronique à l’adresse </w:t>
      </w:r>
      <w:r w:rsidRPr="008A73E4">
        <w:rPr>
          <w:rFonts w:ascii="Arial" w:hAnsi="Arial" w:cs="Arial"/>
          <w:b/>
          <w:sz w:val="20"/>
          <w:szCs w:val="20"/>
          <w:lang w:val="fr-FR"/>
        </w:rPr>
        <w:t>normalisation@ilnas.etat.lu</w:t>
      </w:r>
    </w:p>
    <w:p w:rsidR="008B43FF" w:rsidRPr="008A73E4" w:rsidRDefault="008B43FF" w:rsidP="008B43FF">
      <w:pPr>
        <w:rPr>
          <w:lang w:val="fr-FR" w:eastAsia="fr-FR"/>
        </w:rPr>
      </w:pPr>
    </w:p>
    <w:p w:rsidR="008B43FF" w:rsidRPr="00A83730" w:rsidRDefault="008B43FF" w:rsidP="008B43FF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Pr="00A83730">
        <w:rPr>
          <w:b/>
          <w:bCs/>
          <w:sz w:val="22"/>
          <w:szCs w:val="22"/>
        </w:rPr>
        <w:t>nscription(s) supplémentaire(s)</w:t>
      </w:r>
    </w:p>
    <w:p w:rsidR="008B43FF" w:rsidRDefault="008B43FF" w:rsidP="008B43FF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candidat dont l’inscription a été validée par le comité de direction « Normalisation » de l’ILNAS, devra:</w:t>
      </w:r>
    </w:p>
    <w:p w:rsidR="008B43FF" w:rsidRPr="00496125" w:rsidRDefault="008B43FF" w:rsidP="008B43FF">
      <w:pPr>
        <w:numPr>
          <w:ilvl w:val="0"/>
          <w:numId w:val="9"/>
        </w:numPr>
        <w:spacing w:after="60"/>
        <w:jc w:val="both"/>
        <w:rPr>
          <w:lang w:val="fr-FR" w:eastAsia="fr-FR"/>
        </w:rPr>
      </w:pPr>
      <w:r w:rsidRPr="00496125">
        <w:rPr>
          <w:rFonts w:ascii="Arial" w:hAnsi="Arial" w:cs="Arial"/>
          <w:sz w:val="20"/>
          <w:szCs w:val="20"/>
          <w:u w:val="single"/>
          <w:lang w:val="fr-FR"/>
        </w:rPr>
        <w:t>Pour toute inscription à un ou plusieurs comité(s) technique(s) de normalisation supplémentaire(s)</w:t>
      </w:r>
      <w:r w:rsidRPr="00496125">
        <w:rPr>
          <w:rFonts w:ascii="Arial" w:hAnsi="Arial" w:cs="Arial"/>
          <w:sz w:val="20"/>
          <w:szCs w:val="20"/>
          <w:lang w:val="fr-FR"/>
        </w:rPr>
        <w:t xml:space="preserve">: </w:t>
      </w:r>
      <w:r>
        <w:rPr>
          <w:rFonts w:ascii="Arial" w:hAnsi="Arial" w:cs="Arial"/>
          <w:sz w:val="20"/>
          <w:szCs w:val="20"/>
          <w:lang w:val="fr-FR"/>
        </w:rPr>
        <w:t xml:space="preserve"> remplir le formulaire « </w:t>
      </w:r>
      <w:r w:rsidRPr="008A73E4">
        <w:rPr>
          <w:rFonts w:ascii="Arial" w:hAnsi="Arial" w:cs="Arial"/>
          <w:i/>
          <w:sz w:val="20"/>
          <w:szCs w:val="20"/>
          <w:lang w:val="fr-FR"/>
        </w:rPr>
        <w:t>ILNAS/OLN/F001b</w:t>
      </w:r>
      <w:r>
        <w:rPr>
          <w:rFonts w:ascii="Arial" w:hAnsi="Arial" w:cs="Arial"/>
          <w:i/>
          <w:sz w:val="20"/>
          <w:szCs w:val="20"/>
          <w:lang w:val="fr-FR"/>
        </w:rPr>
        <w:t xml:space="preserve"> – Demande d’inscription supplémentaire à un comité technique de normalisation</w:t>
      </w:r>
      <w:r>
        <w:rPr>
          <w:rFonts w:ascii="Arial" w:hAnsi="Arial" w:cs="Arial"/>
          <w:sz w:val="20"/>
          <w:szCs w:val="20"/>
          <w:lang w:val="fr-FR"/>
        </w:rPr>
        <w:t> »</w:t>
      </w:r>
    </w:p>
    <w:p w:rsidR="008B43FF" w:rsidRPr="00F22D54" w:rsidRDefault="008B43FF" w:rsidP="008B43FF">
      <w:pPr>
        <w:numPr>
          <w:ilvl w:val="0"/>
          <w:numId w:val="9"/>
        </w:numPr>
        <w:spacing w:after="60"/>
        <w:jc w:val="both"/>
        <w:rPr>
          <w:lang w:val="fr-FR" w:eastAsia="fr-FR"/>
        </w:rPr>
      </w:pPr>
      <w:r>
        <w:rPr>
          <w:rFonts w:ascii="Arial" w:hAnsi="Arial" w:cs="Arial"/>
          <w:sz w:val="20"/>
          <w:szCs w:val="20"/>
          <w:u w:val="single"/>
          <w:lang w:val="fr-FR"/>
        </w:rPr>
        <w:t>Pour toute inscription à un ou plusieurs groupe(s) de travail (WG) au sein d’un comité technique de normalisation pour le(s)quel(s) il dispose d’une inscription valide</w:t>
      </w:r>
      <w:r>
        <w:rPr>
          <w:rFonts w:ascii="Arial" w:hAnsi="Arial" w:cs="Arial"/>
          <w:sz w:val="20"/>
          <w:szCs w:val="20"/>
          <w:lang w:val="fr-FR"/>
        </w:rPr>
        <w:t xml:space="preserve">: transmettre sa demande d’inscription par voie électronique à l’adresse </w:t>
      </w:r>
      <w:r>
        <w:rPr>
          <w:rFonts w:ascii="Arial" w:hAnsi="Arial" w:cs="Arial"/>
          <w:b/>
          <w:sz w:val="20"/>
          <w:szCs w:val="20"/>
          <w:lang w:val="fr-FR"/>
        </w:rPr>
        <w:t>normalisation@ilnas.etat.lu</w:t>
      </w:r>
    </w:p>
    <w:p w:rsidR="008B43FF" w:rsidRDefault="008B43FF" w:rsidP="008B43FF">
      <w:pPr>
        <w:rPr>
          <w:lang w:val="fr-FR" w:eastAsia="fr-FR"/>
        </w:rPr>
      </w:pPr>
    </w:p>
    <w:p w:rsidR="008A73E4" w:rsidRDefault="00263408" w:rsidP="008A73E4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8A73E4">
        <w:rPr>
          <w:b/>
          <w:bCs/>
          <w:sz w:val="22"/>
          <w:szCs w:val="22"/>
        </w:rPr>
        <w:t>Traitement des données à caractère personnel</w:t>
      </w:r>
    </w:p>
    <w:p w:rsidR="008B43FF" w:rsidRDefault="008A73E4" w:rsidP="00D70434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es informations </w:t>
      </w:r>
      <w:r>
        <w:rPr>
          <w:rFonts w:ascii="Arial" w:hAnsi="Arial" w:cs="Arial"/>
          <w:sz w:val="20"/>
          <w:szCs w:val="20"/>
          <w:lang w:val="fr-FR"/>
        </w:rPr>
        <w:t xml:space="preserve">contenues dans ce formulaire </w:t>
      </w:r>
      <w:r w:rsidRPr="000719C6">
        <w:rPr>
          <w:rFonts w:ascii="Arial" w:hAnsi="Arial" w:cs="Arial"/>
          <w:sz w:val="20"/>
          <w:szCs w:val="20"/>
          <w:lang w:val="fr-FR"/>
        </w:rPr>
        <w:t xml:space="preserve">seront à la disposition </w:t>
      </w:r>
      <w:r w:rsidR="00496125">
        <w:rPr>
          <w:rFonts w:ascii="Arial" w:hAnsi="Arial" w:cs="Arial"/>
          <w:sz w:val="20"/>
          <w:szCs w:val="20"/>
          <w:lang w:val="fr-FR"/>
        </w:rPr>
        <w:t xml:space="preserve">de </w:t>
      </w:r>
      <w:r w:rsidR="00496125" w:rsidRPr="000719C6">
        <w:rPr>
          <w:rFonts w:ascii="Arial" w:hAnsi="Arial" w:cs="Arial"/>
          <w:sz w:val="20"/>
          <w:szCs w:val="20"/>
          <w:lang w:val="fr-FR"/>
        </w:rPr>
        <w:t>l’Organisme</w:t>
      </w:r>
      <w:r w:rsidR="00496125" w:rsidRPr="00CD2F87">
        <w:rPr>
          <w:rFonts w:ascii="Arial" w:hAnsi="Arial" w:cs="Arial"/>
          <w:sz w:val="20"/>
          <w:szCs w:val="20"/>
          <w:lang w:val="fr-FR"/>
        </w:rPr>
        <w:t xml:space="preserve"> luxembourgeois de normalisation pour l'évaluation et la revue du dossier</w:t>
      </w:r>
      <w:r w:rsidR="00496125">
        <w:rPr>
          <w:rFonts w:ascii="Arial" w:hAnsi="Arial" w:cs="Arial"/>
          <w:sz w:val="20"/>
          <w:szCs w:val="20"/>
          <w:lang w:val="fr-FR"/>
        </w:rPr>
        <w:t xml:space="preserve">, ainsi que </w:t>
      </w:r>
      <w:r w:rsidRPr="000719C6">
        <w:rPr>
          <w:rFonts w:ascii="Arial" w:hAnsi="Arial" w:cs="Arial"/>
          <w:sz w:val="20"/>
          <w:szCs w:val="20"/>
          <w:lang w:val="fr-FR"/>
        </w:rPr>
        <w:t>du comité de direction « Normalisation » de l’ILNAS pour chaque décision relative à l’inscription à un comité technique de normalisation</w:t>
      </w:r>
      <w:r w:rsidR="00496125">
        <w:rPr>
          <w:rFonts w:ascii="Arial" w:hAnsi="Arial" w:cs="Arial"/>
          <w:sz w:val="20"/>
          <w:szCs w:val="20"/>
          <w:lang w:val="fr-FR"/>
        </w:rPr>
        <w:t>.</w:t>
      </w:r>
    </w:p>
    <w:p w:rsidR="008B43FF" w:rsidRDefault="008B43FF" w:rsidP="00D70434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057868" w:rsidRDefault="00057868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224A42" w:rsidRDefault="00BE5BF2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 w:rsidRPr="00CD2F87">
        <w:rPr>
          <w:rFonts w:ascii="Arial" w:hAnsi="Arial" w:cs="Arial"/>
          <w:sz w:val="20"/>
          <w:szCs w:val="20"/>
          <w:lang w:val="fr-FR"/>
        </w:rPr>
        <w:t xml:space="preserve">L'Organisme luxembourgeois de normalisation s'engage </w:t>
      </w:r>
      <w:r w:rsidR="008A73E4">
        <w:rPr>
          <w:rFonts w:ascii="Arial" w:hAnsi="Arial" w:cs="Arial"/>
          <w:sz w:val="20"/>
          <w:szCs w:val="20"/>
          <w:lang w:val="fr-FR"/>
        </w:rPr>
        <w:t xml:space="preserve">en outre </w:t>
      </w:r>
      <w:r w:rsidRPr="00CD2F87">
        <w:rPr>
          <w:rFonts w:ascii="Arial" w:hAnsi="Arial" w:cs="Arial"/>
          <w:sz w:val="20"/>
          <w:szCs w:val="20"/>
          <w:lang w:val="fr-FR"/>
        </w:rPr>
        <w:t>à respecter la confidentialité des renseignements fournis dans le questionnaire et les documents y annexés</w:t>
      </w:r>
      <w:r w:rsidR="004D7095">
        <w:rPr>
          <w:rFonts w:ascii="Arial" w:hAnsi="Arial" w:cs="Arial"/>
          <w:sz w:val="20"/>
          <w:szCs w:val="20"/>
          <w:lang w:val="fr-FR"/>
        </w:rPr>
        <w:t xml:space="preserve">, conformément au </w:t>
      </w:r>
      <w:r w:rsidR="004D7095" w:rsidRPr="007F5F69">
        <w:rPr>
          <w:rFonts w:ascii="Arial" w:hAnsi="Arial" w:cs="Arial"/>
          <w:i/>
          <w:sz w:val="20"/>
          <w:szCs w:val="20"/>
          <w:lang w:val="fr-FR"/>
        </w:rPr>
        <w:t>règlement</w:t>
      </w:r>
      <w:r w:rsidR="004D7095">
        <w:rPr>
          <w:rFonts w:ascii="Arial" w:hAnsi="Arial" w:cs="Arial"/>
          <w:sz w:val="20"/>
          <w:szCs w:val="20"/>
          <w:lang w:val="fr-FR"/>
        </w:rPr>
        <w:t xml:space="preserve"> </w:t>
      </w:r>
      <w:r w:rsidR="004D7095" w:rsidRPr="00224A42">
        <w:rPr>
          <w:rFonts w:ascii="Arial" w:hAnsi="Arial" w:cs="Arial"/>
          <w:i/>
          <w:sz w:val="20"/>
          <w:szCs w:val="20"/>
          <w:lang w:val="fr-FR"/>
        </w:rPr>
        <w:t>(UE) 2016/679 relatif à la protection des personnes physiques à l’égard du trai</w:t>
      </w:r>
      <w:r w:rsidR="008A73E4" w:rsidRPr="00224A42">
        <w:rPr>
          <w:rFonts w:ascii="Arial" w:hAnsi="Arial" w:cs="Arial"/>
          <w:i/>
          <w:sz w:val="20"/>
          <w:szCs w:val="20"/>
          <w:lang w:val="fr-FR"/>
        </w:rPr>
        <w:t>t</w:t>
      </w:r>
      <w:r w:rsidR="004D7095" w:rsidRPr="00224A42">
        <w:rPr>
          <w:rFonts w:ascii="Arial" w:hAnsi="Arial" w:cs="Arial"/>
          <w:i/>
          <w:sz w:val="20"/>
          <w:szCs w:val="20"/>
          <w:lang w:val="fr-FR"/>
        </w:rPr>
        <w:t>ement des données à caractère personnel et à la libre circulation de ces données</w:t>
      </w:r>
      <w:r w:rsidR="004D7095">
        <w:rPr>
          <w:rFonts w:ascii="Arial" w:hAnsi="Arial" w:cs="Arial"/>
          <w:sz w:val="20"/>
          <w:szCs w:val="20"/>
          <w:lang w:val="fr-FR"/>
        </w:rPr>
        <w:t xml:space="preserve"> </w:t>
      </w:r>
      <w:r w:rsidR="0049715C">
        <w:rPr>
          <w:rFonts w:ascii="Arial" w:hAnsi="Arial" w:cs="Arial"/>
          <w:sz w:val="20"/>
          <w:szCs w:val="20"/>
          <w:lang w:val="fr-FR"/>
        </w:rPr>
        <w:t xml:space="preserve">                   </w:t>
      </w:r>
      <w:r w:rsidR="004D7095">
        <w:rPr>
          <w:rFonts w:ascii="Arial" w:hAnsi="Arial" w:cs="Arial"/>
          <w:sz w:val="20"/>
          <w:szCs w:val="20"/>
          <w:lang w:val="fr-FR"/>
        </w:rPr>
        <w:t>(« GDPR »</w:t>
      </w:r>
      <w:r w:rsidR="00DD7DE6">
        <w:rPr>
          <w:rFonts w:ascii="Arial" w:hAnsi="Arial" w:cs="Arial"/>
          <w:sz w:val="20"/>
          <w:szCs w:val="20"/>
          <w:lang w:val="fr-FR"/>
        </w:rPr>
        <w:t>)</w:t>
      </w:r>
      <w:r w:rsidR="00224A42">
        <w:rPr>
          <w:rFonts w:ascii="Arial" w:hAnsi="Arial" w:cs="Arial"/>
          <w:sz w:val="20"/>
          <w:szCs w:val="20"/>
          <w:lang w:val="fr-FR"/>
        </w:rPr>
        <w:t xml:space="preserve"> et à:</w:t>
      </w:r>
    </w:p>
    <w:p w:rsidR="006741A5" w:rsidRDefault="006741A5" w:rsidP="00224A42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D70434" w:rsidRDefault="00263408" w:rsidP="00224A42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Traiter les données à caractère personnel de manière </w:t>
      </w:r>
      <w:r w:rsidR="00D70434">
        <w:rPr>
          <w:rFonts w:ascii="Arial" w:hAnsi="Arial" w:cs="Arial"/>
          <w:sz w:val="20"/>
          <w:szCs w:val="20"/>
          <w:lang w:val="fr-FR"/>
        </w:rPr>
        <w:t>adapté</w:t>
      </w:r>
      <w:r>
        <w:rPr>
          <w:rFonts w:ascii="Arial" w:hAnsi="Arial" w:cs="Arial"/>
          <w:sz w:val="20"/>
          <w:szCs w:val="20"/>
          <w:lang w:val="fr-FR"/>
        </w:rPr>
        <w:t>e</w:t>
      </w:r>
      <w:r w:rsidR="00D70434">
        <w:rPr>
          <w:rFonts w:ascii="Arial" w:hAnsi="Arial" w:cs="Arial"/>
          <w:sz w:val="20"/>
          <w:szCs w:val="20"/>
          <w:lang w:val="fr-FR"/>
        </w:rPr>
        <w:t>, pertinent</w:t>
      </w:r>
      <w:r>
        <w:rPr>
          <w:rFonts w:ascii="Arial" w:hAnsi="Arial" w:cs="Arial"/>
          <w:sz w:val="20"/>
          <w:szCs w:val="20"/>
          <w:lang w:val="fr-FR"/>
        </w:rPr>
        <w:t>e</w:t>
      </w:r>
      <w:r w:rsidR="00D70434">
        <w:rPr>
          <w:rFonts w:ascii="Arial" w:hAnsi="Arial" w:cs="Arial"/>
          <w:sz w:val="20"/>
          <w:szCs w:val="20"/>
          <w:lang w:val="fr-FR"/>
        </w:rPr>
        <w:t xml:space="preserve"> et limité</w:t>
      </w:r>
      <w:r>
        <w:rPr>
          <w:rFonts w:ascii="Arial" w:hAnsi="Arial" w:cs="Arial"/>
          <w:sz w:val="20"/>
          <w:szCs w:val="20"/>
          <w:lang w:val="fr-FR"/>
        </w:rPr>
        <w:t>e</w:t>
      </w:r>
      <w:r w:rsidR="00D70434">
        <w:rPr>
          <w:rFonts w:ascii="Arial" w:hAnsi="Arial" w:cs="Arial"/>
          <w:sz w:val="20"/>
          <w:szCs w:val="20"/>
          <w:lang w:val="fr-FR"/>
        </w:rPr>
        <w:t xml:space="preserve"> au strict nécessaire requis par leurs traitements</w:t>
      </w:r>
      <w:r w:rsidR="00DD7DE6">
        <w:rPr>
          <w:rFonts w:ascii="Arial" w:hAnsi="Arial" w:cs="Arial"/>
          <w:sz w:val="20"/>
          <w:szCs w:val="20"/>
          <w:lang w:val="fr-FR"/>
        </w:rPr>
        <w:t>;</w:t>
      </w:r>
    </w:p>
    <w:p w:rsidR="00D70434" w:rsidRDefault="00263408" w:rsidP="008A73E4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Limiter au strict minimum la </w:t>
      </w:r>
      <w:r w:rsidR="00D70434">
        <w:rPr>
          <w:rFonts w:ascii="Arial" w:hAnsi="Arial" w:cs="Arial"/>
          <w:sz w:val="20"/>
          <w:szCs w:val="20"/>
          <w:lang w:val="fr-FR"/>
        </w:rPr>
        <w:t>durée d’archivage des données à caractère personnel;</w:t>
      </w:r>
    </w:p>
    <w:p w:rsidR="00D70434" w:rsidRDefault="00263408" w:rsidP="008A73E4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Mettre à jour l</w:t>
      </w:r>
      <w:r w:rsidR="00D70434">
        <w:rPr>
          <w:rFonts w:ascii="Arial" w:hAnsi="Arial" w:cs="Arial"/>
          <w:sz w:val="20"/>
          <w:szCs w:val="20"/>
          <w:lang w:val="fr-FR"/>
        </w:rPr>
        <w:t>es données à caractère personnel</w:t>
      </w:r>
      <w:r w:rsidR="00DD7DE6">
        <w:rPr>
          <w:rFonts w:ascii="Arial" w:hAnsi="Arial" w:cs="Arial"/>
          <w:sz w:val="20"/>
          <w:szCs w:val="20"/>
          <w:lang w:val="fr-FR"/>
        </w:rPr>
        <w:t> </w:t>
      </w:r>
      <w:r w:rsidR="00D36D47">
        <w:rPr>
          <w:rFonts w:ascii="Arial" w:hAnsi="Arial" w:cs="Arial"/>
          <w:sz w:val="20"/>
          <w:szCs w:val="20"/>
          <w:lang w:val="fr-FR"/>
        </w:rPr>
        <w:t>et en assurer l’exactitude</w:t>
      </w:r>
      <w:r w:rsidR="00DD7DE6">
        <w:rPr>
          <w:rFonts w:ascii="Arial" w:hAnsi="Arial" w:cs="Arial"/>
          <w:sz w:val="20"/>
          <w:szCs w:val="20"/>
          <w:lang w:val="fr-FR"/>
        </w:rPr>
        <w:t>;</w:t>
      </w:r>
    </w:p>
    <w:p w:rsidR="00DD7DE6" w:rsidRDefault="00263408" w:rsidP="008A73E4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Mettre en place </w:t>
      </w:r>
      <w:r w:rsidR="00DD7DE6">
        <w:rPr>
          <w:rFonts w:ascii="Arial" w:hAnsi="Arial" w:cs="Arial"/>
          <w:sz w:val="20"/>
          <w:szCs w:val="20"/>
          <w:lang w:val="fr-FR"/>
        </w:rPr>
        <w:t>une protection adéquate des données à caractère personnel contre tout accès non autorisé, illégal et pertes.</w:t>
      </w:r>
    </w:p>
    <w:p w:rsidR="00224A42" w:rsidRDefault="00224A42" w:rsidP="00894B89">
      <w:pPr>
        <w:spacing w:after="60"/>
        <w:jc w:val="both"/>
        <w:rPr>
          <w:rFonts w:ascii="Arial" w:hAnsi="Arial" w:cs="Arial"/>
          <w:sz w:val="20"/>
          <w:szCs w:val="20"/>
          <w:lang w:val="fr-FR"/>
        </w:rPr>
      </w:pPr>
    </w:p>
    <w:p w:rsidR="006741A5" w:rsidRDefault="00DD7DE6" w:rsidP="0034010C">
      <w:p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Il est en outre possible à tout moment, pour le candidat</w:t>
      </w:r>
      <w:r w:rsidR="00894B89" w:rsidRPr="00894B89">
        <w:rPr>
          <w:rFonts w:ascii="Arial" w:hAnsi="Arial" w:cs="Arial"/>
          <w:sz w:val="20"/>
          <w:szCs w:val="20"/>
          <w:lang w:val="fr-FR"/>
        </w:rPr>
        <w:t xml:space="preserve"> </w:t>
      </w:r>
      <w:r w:rsidR="00894B89" w:rsidRPr="000719C6">
        <w:rPr>
          <w:rFonts w:ascii="Arial" w:hAnsi="Arial" w:cs="Arial"/>
          <w:sz w:val="20"/>
          <w:szCs w:val="20"/>
          <w:lang w:val="fr-FR"/>
        </w:rPr>
        <w:t>souhaitant s’inscrire dans un com</w:t>
      </w:r>
      <w:r w:rsidR="00224A42">
        <w:rPr>
          <w:rFonts w:ascii="Arial" w:hAnsi="Arial" w:cs="Arial"/>
          <w:sz w:val="20"/>
          <w:szCs w:val="20"/>
          <w:lang w:val="fr-FR"/>
        </w:rPr>
        <w:t xml:space="preserve">ité technique de normalisation ou </w:t>
      </w:r>
      <w:r w:rsidR="00A83730">
        <w:rPr>
          <w:rFonts w:ascii="Arial" w:hAnsi="Arial" w:cs="Arial"/>
          <w:sz w:val="20"/>
          <w:szCs w:val="20"/>
          <w:lang w:val="fr-FR"/>
        </w:rPr>
        <w:t>déjà inscrit</w:t>
      </w:r>
      <w:r>
        <w:rPr>
          <w:rFonts w:ascii="Arial" w:hAnsi="Arial" w:cs="Arial"/>
          <w:sz w:val="20"/>
          <w:szCs w:val="20"/>
          <w:lang w:val="fr-FR"/>
        </w:rPr>
        <w:t xml:space="preserve">, de </w:t>
      </w:r>
      <w:r w:rsidR="00496125">
        <w:rPr>
          <w:rFonts w:ascii="Arial" w:hAnsi="Arial" w:cs="Arial"/>
          <w:sz w:val="20"/>
          <w:szCs w:val="20"/>
          <w:lang w:val="fr-FR"/>
        </w:rPr>
        <w:t>consulter</w:t>
      </w:r>
      <w:r>
        <w:rPr>
          <w:rFonts w:ascii="Arial" w:hAnsi="Arial" w:cs="Arial"/>
          <w:sz w:val="20"/>
          <w:szCs w:val="20"/>
          <w:lang w:val="fr-FR"/>
        </w:rPr>
        <w:t xml:space="preserve"> ses données, de les rectifier</w:t>
      </w:r>
      <w:r w:rsidR="00263408">
        <w:rPr>
          <w:rFonts w:ascii="Arial" w:hAnsi="Arial" w:cs="Arial"/>
          <w:sz w:val="20"/>
          <w:szCs w:val="20"/>
          <w:lang w:val="fr-FR"/>
        </w:rPr>
        <w:t xml:space="preserve"> et de les effacer.</w:t>
      </w:r>
      <w:r w:rsidR="00894B89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34010C" w:rsidRDefault="0034010C" w:rsidP="0034010C">
      <w:pPr>
        <w:jc w:val="both"/>
        <w:rPr>
          <w:rFonts w:ascii="Arial" w:hAnsi="Arial" w:cs="Arial"/>
          <w:sz w:val="20"/>
          <w:szCs w:val="20"/>
          <w:lang w:val="fr-FR"/>
        </w:rPr>
      </w:pPr>
    </w:p>
    <w:p w:rsidR="006741A5" w:rsidRDefault="0034010C" w:rsidP="0034010C">
      <w:pPr>
        <w:jc w:val="both"/>
        <w:rPr>
          <w:rFonts w:ascii="Arial" w:hAnsi="Arial" w:cs="Arial"/>
          <w:sz w:val="20"/>
          <w:szCs w:val="20"/>
          <w:lang w:val="fr-FR"/>
        </w:rPr>
      </w:pPr>
      <w:r w:rsidRPr="0034010C">
        <w:rPr>
          <w:rFonts w:ascii="Arial" w:hAnsi="Arial" w:cs="Arial"/>
          <w:sz w:val="20"/>
          <w:szCs w:val="20"/>
          <w:lang w:val="fr-FR"/>
        </w:rPr>
        <w:t xml:space="preserve">Si </w:t>
      </w:r>
      <w:r w:rsidR="00D14A02">
        <w:rPr>
          <w:rFonts w:ascii="Arial" w:hAnsi="Arial" w:cs="Arial"/>
          <w:sz w:val="20"/>
          <w:szCs w:val="20"/>
          <w:lang w:val="fr-FR"/>
        </w:rPr>
        <w:t>le candidat veut</w:t>
      </w:r>
      <w:r w:rsidRPr="0034010C">
        <w:rPr>
          <w:rFonts w:ascii="Arial" w:hAnsi="Arial" w:cs="Arial"/>
          <w:sz w:val="20"/>
          <w:szCs w:val="20"/>
          <w:lang w:val="fr-FR"/>
        </w:rPr>
        <w:t xml:space="preserve"> exercer ces droits et/ou obtenir communication de </w:t>
      </w:r>
      <w:r w:rsidR="00D14A02">
        <w:rPr>
          <w:rFonts w:ascii="Arial" w:hAnsi="Arial" w:cs="Arial"/>
          <w:sz w:val="20"/>
          <w:szCs w:val="20"/>
          <w:lang w:val="fr-FR"/>
        </w:rPr>
        <w:t>ces</w:t>
      </w:r>
      <w:r w:rsidRPr="0034010C">
        <w:rPr>
          <w:rFonts w:ascii="Arial" w:hAnsi="Arial" w:cs="Arial"/>
          <w:sz w:val="20"/>
          <w:szCs w:val="20"/>
          <w:lang w:val="fr-FR"/>
        </w:rPr>
        <w:t xml:space="preserve"> informations, </w:t>
      </w:r>
      <w:r w:rsidR="001A748C">
        <w:rPr>
          <w:rFonts w:ascii="Arial" w:hAnsi="Arial" w:cs="Arial"/>
          <w:sz w:val="20"/>
          <w:szCs w:val="20"/>
          <w:lang w:val="fr-FR"/>
        </w:rPr>
        <w:t xml:space="preserve">il a la possibilité de prendre </w:t>
      </w:r>
      <w:r w:rsidR="00D14A02">
        <w:rPr>
          <w:rFonts w:ascii="Arial" w:hAnsi="Arial" w:cs="Arial"/>
          <w:sz w:val="20"/>
          <w:szCs w:val="20"/>
          <w:lang w:val="fr-FR"/>
        </w:rPr>
        <w:t xml:space="preserve">contact avec </w:t>
      </w:r>
      <w:r w:rsidR="008A0629">
        <w:rPr>
          <w:rFonts w:ascii="Arial" w:hAnsi="Arial" w:cs="Arial"/>
          <w:sz w:val="20"/>
          <w:szCs w:val="20"/>
          <w:lang w:val="fr-FR"/>
        </w:rPr>
        <w:t>l’Organisme luxembourgeois de normalisation</w:t>
      </w:r>
      <w:r w:rsidRPr="0034010C">
        <w:rPr>
          <w:rFonts w:ascii="Arial" w:hAnsi="Arial" w:cs="Arial"/>
          <w:sz w:val="20"/>
          <w:szCs w:val="20"/>
          <w:lang w:val="fr-FR"/>
        </w:rPr>
        <w:t xml:space="preserve"> suivant les coordonnées indiquées dans le formulaire. </w:t>
      </w:r>
      <w:r w:rsidR="00D14A02">
        <w:rPr>
          <w:rFonts w:ascii="Arial" w:hAnsi="Arial" w:cs="Arial"/>
          <w:sz w:val="20"/>
          <w:szCs w:val="20"/>
          <w:lang w:val="fr-FR"/>
        </w:rPr>
        <w:t xml:space="preserve">Le candidat </w:t>
      </w:r>
      <w:r w:rsidR="001A748C">
        <w:rPr>
          <w:rFonts w:ascii="Arial" w:hAnsi="Arial" w:cs="Arial"/>
          <w:sz w:val="20"/>
          <w:szCs w:val="20"/>
          <w:lang w:val="fr-FR"/>
        </w:rPr>
        <w:t>peut</w:t>
      </w:r>
      <w:r w:rsidRPr="0034010C">
        <w:rPr>
          <w:rFonts w:ascii="Arial" w:hAnsi="Arial" w:cs="Arial"/>
          <w:sz w:val="20"/>
          <w:szCs w:val="20"/>
          <w:lang w:val="fr-FR"/>
        </w:rPr>
        <w:t xml:space="preserve"> également introduire une réclamation auprès de la Commission nationale pour la protection des données ayant son siège à 1</w:t>
      </w:r>
      <w:r w:rsidR="00AF3F33">
        <w:rPr>
          <w:rFonts w:ascii="Arial" w:hAnsi="Arial" w:cs="Arial"/>
          <w:sz w:val="20"/>
          <w:szCs w:val="20"/>
          <w:lang w:val="fr-FR"/>
        </w:rPr>
        <w:t xml:space="preserve">, </w:t>
      </w:r>
      <w:r w:rsidRPr="0034010C">
        <w:rPr>
          <w:rFonts w:ascii="Arial" w:hAnsi="Arial" w:cs="Arial"/>
          <w:sz w:val="20"/>
          <w:szCs w:val="20"/>
          <w:lang w:val="fr-FR"/>
        </w:rPr>
        <w:t>Avenue du Rock'n'Roll, L-4361 Esch-sur-Alzette.</w:t>
      </w:r>
    </w:p>
    <w:p w:rsidR="006F6408" w:rsidRDefault="006F6408" w:rsidP="0034010C">
      <w:pPr>
        <w:jc w:val="both"/>
        <w:rPr>
          <w:rFonts w:ascii="Arial" w:hAnsi="Arial" w:cs="Arial"/>
          <w:sz w:val="20"/>
          <w:szCs w:val="20"/>
          <w:lang w:val="fr-FR"/>
        </w:rPr>
      </w:pPr>
    </w:p>
    <w:p w:rsidR="00AF3F33" w:rsidRPr="001A748C" w:rsidRDefault="00894B89" w:rsidP="003A2941">
      <w:pPr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1A748C">
        <w:rPr>
          <w:rFonts w:ascii="Arial" w:hAnsi="Arial" w:cs="Arial"/>
          <w:b/>
          <w:sz w:val="20"/>
          <w:szCs w:val="20"/>
          <w:lang w:val="fr-FR"/>
        </w:rPr>
        <w:t>Il est entendu que les informations contenues dans ce formulaire seront transmises, le cas échéant, aux organismes européens ou internationaux de normalisation visés par l’inscription</w:t>
      </w:r>
      <w:r w:rsidR="00A83730" w:rsidRPr="001A748C">
        <w:rPr>
          <w:rFonts w:ascii="Arial" w:hAnsi="Arial" w:cs="Arial"/>
          <w:b/>
          <w:sz w:val="20"/>
          <w:szCs w:val="20"/>
          <w:lang w:val="fr-FR"/>
        </w:rPr>
        <w:t>, notamment afin de permettre au candidat d’obtenir l’accès aux plateformes informatiques des organismes en question</w:t>
      </w:r>
      <w:r w:rsidRPr="001A748C">
        <w:rPr>
          <w:rFonts w:ascii="Arial" w:hAnsi="Arial" w:cs="Arial"/>
          <w:b/>
          <w:sz w:val="20"/>
          <w:szCs w:val="20"/>
          <w:lang w:val="fr-FR"/>
        </w:rPr>
        <w:t xml:space="preserve">. La transmission de ces informations s’effectuera conformément </w:t>
      </w:r>
      <w:r w:rsidR="00A83730" w:rsidRPr="001A748C">
        <w:rPr>
          <w:rFonts w:ascii="Arial" w:hAnsi="Arial" w:cs="Arial"/>
          <w:b/>
          <w:sz w:val="20"/>
          <w:szCs w:val="20"/>
          <w:lang w:val="fr-FR"/>
        </w:rPr>
        <w:t>à la législation en vigueur relative à la protection des personnes à l’égard du traitement des données à caractère personnel.</w:t>
      </w:r>
    </w:p>
    <w:p w:rsidR="004D7095" w:rsidRDefault="004D7095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8B43FF" w:rsidRDefault="008B43FF" w:rsidP="008A73E4">
      <w:pPr>
        <w:rPr>
          <w:lang w:val="fr-FR" w:eastAsia="fr-FR"/>
        </w:rPr>
      </w:pPr>
    </w:p>
    <w:p w:rsidR="00BE5BF2" w:rsidRPr="0034010C" w:rsidRDefault="00BE5BF2" w:rsidP="00A667E2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34010C">
        <w:rPr>
          <w:b/>
          <w:bCs/>
          <w:sz w:val="22"/>
          <w:szCs w:val="22"/>
        </w:rPr>
        <w:lastRenderedPageBreak/>
        <w:t>A. Renseignements généraux sur l’acteur économique dont dépend le candidat souhaitant s’inscrire à un comité technique de normalisation</w:t>
      </w:r>
    </w:p>
    <w:p w:rsidR="00BE5BF2" w:rsidRPr="001950BB" w:rsidRDefault="00BE5BF2" w:rsidP="00DE3D98">
      <w:pPr>
        <w:pStyle w:val="Heading9"/>
        <w:spacing w:before="360"/>
        <w:ind w:left="0"/>
        <w:jc w:val="both"/>
        <w:rPr>
          <w:sz w:val="20"/>
          <w:szCs w:val="20"/>
        </w:rPr>
      </w:pPr>
      <w:r w:rsidRPr="001950BB">
        <w:rPr>
          <w:bCs w:val="0"/>
          <w:sz w:val="20"/>
          <w:szCs w:val="20"/>
        </w:rPr>
        <w:t>A.</w:t>
      </w:r>
      <w:r w:rsidR="002D517D" w:rsidRPr="001950BB">
        <w:rPr>
          <w:bCs w:val="0"/>
          <w:sz w:val="20"/>
          <w:szCs w:val="20"/>
        </w:rPr>
        <w:t>1</w:t>
      </w:r>
      <w:r w:rsidRPr="001950BB">
        <w:rPr>
          <w:bCs w:val="0"/>
          <w:sz w:val="20"/>
          <w:szCs w:val="20"/>
        </w:rPr>
        <w:t>. Identification de l'acteur économique</w:t>
      </w: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544"/>
      </w:tblGrid>
      <w:tr w:rsidR="00BE5BF2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BE5BF2" w:rsidRPr="00CD2F87" w:rsidRDefault="00DE3D98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N</w:t>
            </w:r>
            <w:r w:rsidR="00BE5BF2" w:rsidRPr="00CD2F87">
              <w:rPr>
                <w:rFonts w:ascii="Arial" w:hAnsi="Arial" w:cs="Arial"/>
                <w:bCs/>
                <w:sz w:val="20"/>
                <w:szCs w:val="20"/>
                <w:lang w:val="fr-FR"/>
              </w:rPr>
              <w:t>om</w:t>
            </w:r>
            <w:r w:rsidR="00827D9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827D95" w:rsidRPr="00827D95">
              <w:rPr>
                <w:rFonts w:ascii="Arial" w:hAnsi="Arial" w:cs="Arial"/>
                <w:bCs/>
                <w:sz w:val="20"/>
                <w:szCs w:val="20"/>
                <w:lang w:val="fr-FR"/>
              </w:rPr>
              <w:t>de l'acteur économique</w:t>
            </w:r>
          </w:p>
        </w:tc>
        <w:tc>
          <w:tcPr>
            <w:tcW w:w="6544" w:type="dxa"/>
            <w:vAlign w:val="center"/>
          </w:tcPr>
          <w:p w:rsidR="00BE5BF2" w:rsidRPr="00CD2F87" w:rsidRDefault="00BE5BF2" w:rsidP="000074F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="000074F9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="000074F9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="000074F9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="000074F9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="000074F9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S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tatut juridique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0569A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827D95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     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N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° du registre de commerce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3B40C7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3B40C7" w:rsidRDefault="00D36D47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Secteur d’activité</w:t>
            </w:r>
          </w:p>
        </w:tc>
        <w:tc>
          <w:tcPr>
            <w:tcW w:w="6544" w:type="dxa"/>
            <w:vAlign w:val="center"/>
          </w:tcPr>
          <w:p w:rsidR="003B40C7" w:rsidRPr="00CD2F87" w:rsidRDefault="003B40C7" w:rsidP="00C0569A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DE3D9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N° et 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rue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40443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Code postal et 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ville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P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ays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T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éléphone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E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-mail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6E6C0E" w:rsidRPr="00CD2F87" w:rsidTr="00C40443">
        <w:trPr>
          <w:cantSplit/>
          <w:trHeight w:val="585"/>
        </w:trPr>
        <w:tc>
          <w:tcPr>
            <w:tcW w:w="2160" w:type="dxa"/>
            <w:shd w:val="clear" w:color="auto" w:fill="auto"/>
            <w:vAlign w:val="center"/>
          </w:tcPr>
          <w:p w:rsidR="006E6C0E" w:rsidRPr="00CD2F87" w:rsidRDefault="00DE3D98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S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ite web</w:t>
            </w:r>
          </w:p>
        </w:tc>
        <w:tc>
          <w:tcPr>
            <w:tcW w:w="6544" w:type="dxa"/>
            <w:vAlign w:val="center"/>
          </w:tcPr>
          <w:p w:rsidR="006E6C0E" w:rsidRPr="00CD2F87" w:rsidRDefault="006E6C0E" w:rsidP="00C0569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524748" w:rsidRPr="00524748" w:rsidRDefault="00524748" w:rsidP="00524748">
      <w:pPr>
        <w:spacing w:before="360" w:after="240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524748">
        <w:rPr>
          <w:rFonts w:ascii="Arial" w:hAnsi="Arial" w:cs="Arial"/>
          <w:b/>
          <w:sz w:val="20"/>
          <w:szCs w:val="20"/>
          <w:lang w:val="fr-FR"/>
        </w:rPr>
        <w:t xml:space="preserve">A.2. A quelle catégorie </w:t>
      </w:r>
      <w:r w:rsidR="00623D1A">
        <w:rPr>
          <w:rFonts w:ascii="Arial" w:hAnsi="Arial" w:cs="Arial"/>
          <w:b/>
          <w:sz w:val="20"/>
          <w:szCs w:val="20"/>
          <w:lang w:val="fr-FR"/>
        </w:rPr>
        <w:t>socio-économique</w:t>
      </w:r>
      <w:r>
        <w:rPr>
          <w:rFonts w:ascii="Arial" w:hAnsi="Arial" w:cs="Arial"/>
          <w:b/>
          <w:sz w:val="20"/>
          <w:szCs w:val="20"/>
          <w:lang w:val="fr-FR"/>
        </w:rPr>
        <w:t xml:space="preserve"> appartient l’acteur économique</w:t>
      </w:r>
      <w:r w:rsidRPr="00524748">
        <w:rPr>
          <w:rFonts w:ascii="Arial" w:hAnsi="Arial" w:cs="Arial"/>
          <w:b/>
          <w:sz w:val="20"/>
          <w:szCs w:val="20"/>
          <w:lang w:val="fr-FR"/>
        </w:rPr>
        <w:t>?</w:t>
      </w:r>
    </w:p>
    <w:tbl>
      <w:tblPr>
        <w:tblW w:w="871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1452"/>
        <w:gridCol w:w="1453"/>
        <w:gridCol w:w="1452"/>
        <w:gridCol w:w="1452"/>
        <w:gridCol w:w="1453"/>
      </w:tblGrid>
      <w:tr w:rsidR="00C63C08" w:rsidRPr="00524748" w:rsidTr="00C63C08">
        <w:trPr>
          <w:cantSplit/>
          <w:trHeight w:val="585"/>
        </w:trPr>
        <w:tc>
          <w:tcPr>
            <w:tcW w:w="1452" w:type="dxa"/>
            <w:shd w:val="clear" w:color="auto" w:fill="auto"/>
          </w:tcPr>
          <w:p w:rsidR="00C63C08" w:rsidRDefault="00C63C08" w:rsidP="005247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Peti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tes et moyennes entreprises</w:t>
            </w:r>
          </w:p>
          <w:p w:rsidR="00C63C08" w:rsidRPr="00524748" w:rsidRDefault="004809FD" w:rsidP="005247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-213508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C08"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</w:p>
        </w:tc>
        <w:tc>
          <w:tcPr>
            <w:tcW w:w="1452" w:type="dxa"/>
          </w:tcPr>
          <w:p w:rsidR="00C63C08" w:rsidRPr="0052474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Secteur public</w:t>
            </w:r>
          </w:p>
          <w:p w:rsidR="00C63C08" w:rsidRPr="0052474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8"/>
                <w:szCs w:val="20"/>
                <w:lang w:val="fr-FR"/>
              </w:rPr>
            </w:pPr>
          </w:p>
          <w:sdt>
            <w:sdtPr>
              <w:rPr>
                <w:rFonts w:ascii="Arial" w:hAnsi="Arial" w:cs="Arial"/>
                <w:b/>
                <w:sz w:val="20"/>
                <w:szCs w:val="20"/>
                <w:lang w:val="fr-FR"/>
              </w:rPr>
              <w:id w:val="1702899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63C08" w:rsidRPr="00524748" w:rsidRDefault="00C63C08" w:rsidP="00CC7C2B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  <w:lang w:val="fr-FR"/>
                  </w:rPr>
                </w:pPr>
                <w:r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p>
            </w:sdtContent>
          </w:sdt>
        </w:tc>
        <w:tc>
          <w:tcPr>
            <w:tcW w:w="1453" w:type="dxa"/>
          </w:tcPr>
          <w:p w:rsidR="00C63C08" w:rsidRDefault="00F65073" w:rsidP="00CC7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Académique</w:t>
            </w:r>
            <w:r w:rsidR="00C63C08">
              <w:rPr>
                <w:rFonts w:ascii="Arial" w:hAnsi="Arial" w:cs="Arial"/>
                <w:sz w:val="20"/>
                <w:szCs w:val="20"/>
                <w:lang w:val="fr-FR"/>
              </w:rPr>
              <w:t xml:space="preserve"> et recherche</w:t>
            </w:r>
          </w:p>
          <w:p w:rsidR="00F65073" w:rsidRPr="00F65073" w:rsidRDefault="00F65073" w:rsidP="00CC7C2B">
            <w:pPr>
              <w:spacing w:before="120" w:after="120"/>
              <w:jc w:val="center"/>
              <w:rPr>
                <w:rFonts w:ascii="Arial" w:hAnsi="Arial" w:cs="Arial"/>
                <w:sz w:val="8"/>
                <w:szCs w:val="20"/>
                <w:lang w:val="fr-FR"/>
              </w:rPr>
            </w:pPr>
          </w:p>
          <w:sdt>
            <w:sdtPr>
              <w:rPr>
                <w:rFonts w:ascii="Arial" w:hAnsi="Arial" w:cs="Arial"/>
                <w:b/>
                <w:sz w:val="20"/>
                <w:szCs w:val="20"/>
                <w:lang w:val="fr-FR"/>
              </w:rPr>
              <w:id w:val="-1343554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63C08" w:rsidRPr="00C63C08" w:rsidRDefault="00C63C08" w:rsidP="00C63C08">
                <w:pPr>
                  <w:spacing w:before="120" w:after="120"/>
                  <w:jc w:val="center"/>
                  <w:rPr>
                    <w:rFonts w:ascii="Arial" w:hAnsi="Arial" w:cs="Arial"/>
                    <w:b/>
                    <w:sz w:val="20"/>
                    <w:szCs w:val="20"/>
                    <w:lang w:val="fr-FR"/>
                  </w:rPr>
                </w:pPr>
                <w:r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p>
            </w:sdtContent>
          </w:sdt>
        </w:tc>
        <w:tc>
          <w:tcPr>
            <w:tcW w:w="1452" w:type="dxa"/>
          </w:tcPr>
          <w:p w:rsidR="00C63C08" w:rsidRPr="0052474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Social et environne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</w:t>
            </w: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ental</w:t>
            </w:r>
          </w:p>
          <w:sdt>
            <w:sdtPr>
              <w:rPr>
                <w:rFonts w:ascii="Arial" w:hAnsi="Arial" w:cs="Arial"/>
                <w:b/>
                <w:sz w:val="20"/>
                <w:szCs w:val="20"/>
                <w:lang w:val="fr-FR"/>
              </w:rPr>
              <w:id w:val="879515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63C08" w:rsidRPr="00524748" w:rsidRDefault="00C63C08" w:rsidP="00CC7C2B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  <w:lang w:val="fr-FR"/>
                  </w:rPr>
                </w:pPr>
                <w:r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p>
            </w:sdtContent>
          </w:sdt>
        </w:tc>
        <w:tc>
          <w:tcPr>
            <w:tcW w:w="1452" w:type="dxa"/>
          </w:tcPr>
          <w:p w:rsidR="00C63C08" w:rsidRPr="0052474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Protection du consommat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eur</w:t>
            </w:r>
          </w:p>
          <w:sdt>
            <w:sdtPr>
              <w:rPr>
                <w:rFonts w:ascii="Arial" w:hAnsi="Arial" w:cs="Arial"/>
                <w:b/>
                <w:sz w:val="20"/>
                <w:szCs w:val="20"/>
                <w:lang w:val="fr-FR"/>
              </w:rPr>
              <w:id w:val="-725063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63C08" w:rsidRPr="00524748" w:rsidRDefault="00C63C08" w:rsidP="00CC7C2B">
                <w:pPr>
                  <w:spacing w:before="120" w:after="120"/>
                  <w:jc w:val="center"/>
                  <w:rPr>
                    <w:rFonts w:ascii="Arial" w:hAnsi="Arial" w:cs="Arial"/>
                    <w:b/>
                    <w:sz w:val="20"/>
                    <w:szCs w:val="20"/>
                    <w:lang w:val="fr-FR"/>
                  </w:rPr>
                </w:pPr>
                <w:r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p>
            </w:sdtContent>
          </w:sdt>
        </w:tc>
        <w:tc>
          <w:tcPr>
            <w:tcW w:w="1453" w:type="dxa"/>
          </w:tcPr>
          <w:p w:rsidR="00C63C08" w:rsidRPr="0052474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4748">
              <w:rPr>
                <w:rFonts w:ascii="Arial" w:hAnsi="Arial" w:cs="Arial"/>
                <w:sz w:val="20"/>
                <w:szCs w:val="20"/>
                <w:lang w:val="fr-FR"/>
              </w:rPr>
              <w:t>Autre</w:t>
            </w:r>
          </w:p>
          <w:p w:rsidR="00C63C08" w:rsidRPr="00C63C08" w:rsidRDefault="00C63C08" w:rsidP="00CC7C2B">
            <w:pPr>
              <w:spacing w:before="120" w:after="120"/>
              <w:jc w:val="center"/>
              <w:rPr>
                <w:rFonts w:ascii="Arial" w:hAnsi="Arial" w:cs="Arial"/>
                <w:sz w:val="28"/>
                <w:szCs w:val="20"/>
                <w:lang w:val="fr-FR"/>
              </w:rPr>
            </w:pPr>
          </w:p>
          <w:sdt>
            <w:sdtPr>
              <w:rPr>
                <w:rFonts w:ascii="Arial" w:hAnsi="Arial" w:cs="Arial"/>
                <w:b/>
                <w:sz w:val="20"/>
                <w:szCs w:val="20"/>
                <w:lang w:val="fr-FR"/>
              </w:rPr>
              <w:id w:val="397876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63C08" w:rsidRPr="00524748" w:rsidRDefault="00C63C08" w:rsidP="00CC7C2B">
                <w:pPr>
                  <w:spacing w:before="120" w:after="120"/>
                  <w:jc w:val="center"/>
                  <w:rPr>
                    <w:rFonts w:ascii="Arial" w:hAnsi="Arial" w:cs="Arial"/>
                    <w:sz w:val="20"/>
                    <w:szCs w:val="20"/>
                    <w:lang w:val="fr-FR"/>
                  </w:rPr>
                </w:pPr>
                <w:r w:rsidRPr="00524748">
                  <w:rPr>
                    <w:rFonts w:ascii="MS Gothic" w:eastAsia="MS Gothic" w:hAnsi="MS Gothic" w:cs="Arial"/>
                    <w:b/>
                    <w:sz w:val="20"/>
                    <w:szCs w:val="20"/>
                    <w:lang w:val="fr-FR"/>
                  </w:rPr>
                  <w:t>☐</w:t>
                </w:r>
              </w:p>
            </w:sdtContent>
          </w:sdt>
        </w:tc>
      </w:tr>
    </w:tbl>
    <w:p w:rsidR="007A101E" w:rsidRPr="00CD2F87" w:rsidRDefault="007A101E" w:rsidP="00DE3D98">
      <w:pPr>
        <w:spacing w:before="360" w:after="240"/>
        <w:jc w:val="both"/>
        <w:rPr>
          <w:rFonts w:ascii="Arial" w:hAnsi="Arial" w:cs="Arial"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A.</w:t>
      </w:r>
      <w:r w:rsidR="00524748">
        <w:rPr>
          <w:rFonts w:ascii="Arial" w:hAnsi="Arial" w:cs="Arial"/>
          <w:b/>
          <w:sz w:val="20"/>
          <w:szCs w:val="20"/>
          <w:lang w:val="fr-FR"/>
        </w:rPr>
        <w:t>3</w:t>
      </w:r>
      <w:r w:rsidRPr="00CD2F87">
        <w:rPr>
          <w:rFonts w:ascii="Arial" w:hAnsi="Arial" w:cs="Arial"/>
          <w:b/>
          <w:sz w:val="20"/>
          <w:szCs w:val="20"/>
          <w:lang w:val="fr-FR"/>
        </w:rPr>
        <w:t>. </w:t>
      </w:r>
      <w:r w:rsidR="006E6C0E" w:rsidRPr="00EE45CD">
        <w:rPr>
          <w:rFonts w:ascii="Arial" w:hAnsi="Arial" w:cs="Arial"/>
          <w:b/>
          <w:sz w:val="20"/>
          <w:szCs w:val="20"/>
          <w:lang w:val="fr-FR"/>
        </w:rPr>
        <w:t>Quelle</w:t>
      </w:r>
      <w:r w:rsidR="00DE3D98">
        <w:rPr>
          <w:rFonts w:ascii="Arial" w:hAnsi="Arial" w:cs="Arial"/>
          <w:b/>
          <w:sz w:val="20"/>
          <w:szCs w:val="20"/>
          <w:lang w:val="fr-FR"/>
        </w:rPr>
        <w:t>s</w:t>
      </w:r>
      <w:r w:rsidR="006E6C0E" w:rsidRPr="00EE45CD">
        <w:rPr>
          <w:rFonts w:ascii="Arial" w:hAnsi="Arial" w:cs="Arial"/>
          <w:b/>
          <w:sz w:val="20"/>
          <w:szCs w:val="20"/>
          <w:lang w:val="fr-FR"/>
        </w:rPr>
        <w:t xml:space="preserve"> sont les activités de l’acteur </w:t>
      </w:r>
      <w:r w:rsidR="00DE3D98">
        <w:rPr>
          <w:rFonts w:ascii="Arial" w:hAnsi="Arial" w:cs="Arial"/>
          <w:b/>
          <w:sz w:val="20"/>
          <w:szCs w:val="20"/>
          <w:lang w:val="fr-FR"/>
        </w:rPr>
        <w:t>qui</w:t>
      </w:r>
      <w:r w:rsidR="006E6C0E" w:rsidRPr="00EE45CD">
        <w:rPr>
          <w:rFonts w:ascii="Arial" w:hAnsi="Arial" w:cs="Arial"/>
          <w:b/>
          <w:sz w:val="20"/>
          <w:szCs w:val="20"/>
          <w:lang w:val="fr-FR"/>
        </w:rPr>
        <w:t xml:space="preserve"> sont en relation avec la normalisation?</w:t>
      </w: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4"/>
      </w:tblGrid>
      <w:tr w:rsidR="001950BB" w:rsidRPr="00CD2F87" w:rsidTr="00614CD1">
        <w:trPr>
          <w:cantSplit/>
          <w:trHeight w:val="585"/>
        </w:trPr>
        <w:tc>
          <w:tcPr>
            <w:tcW w:w="8704" w:type="dxa"/>
            <w:shd w:val="clear" w:color="auto" w:fill="auto"/>
            <w:vAlign w:val="center"/>
          </w:tcPr>
          <w:p w:rsidR="001950BB" w:rsidRDefault="001950BB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  <w:p w:rsidR="001950BB" w:rsidRPr="003B40C7" w:rsidRDefault="001950BB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BE5BF2" w:rsidRPr="00CD2F87" w:rsidRDefault="00BE5BF2" w:rsidP="00BE5BF2">
      <w:pPr>
        <w:spacing w:before="360" w:after="240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A.</w:t>
      </w:r>
      <w:r w:rsidR="00524748">
        <w:rPr>
          <w:rFonts w:ascii="Arial" w:hAnsi="Arial" w:cs="Arial"/>
          <w:b/>
          <w:sz w:val="20"/>
          <w:szCs w:val="20"/>
          <w:lang w:val="fr-FR"/>
        </w:rPr>
        <w:t>4</w:t>
      </w:r>
      <w:r w:rsidRPr="00CD2F87">
        <w:rPr>
          <w:rFonts w:ascii="Arial" w:hAnsi="Arial" w:cs="Arial"/>
          <w:b/>
          <w:sz w:val="20"/>
          <w:szCs w:val="20"/>
          <w:lang w:val="fr-FR"/>
        </w:rPr>
        <w:t>. L'acteur économique appartient-il à un groupe?</w:t>
      </w: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4"/>
      </w:tblGrid>
      <w:tr w:rsidR="001950BB" w:rsidRPr="00CD2F87" w:rsidTr="00614CD1">
        <w:trPr>
          <w:cantSplit/>
          <w:trHeight w:val="585"/>
        </w:trPr>
        <w:tc>
          <w:tcPr>
            <w:tcW w:w="8704" w:type="dxa"/>
            <w:shd w:val="clear" w:color="auto" w:fill="auto"/>
            <w:vAlign w:val="center"/>
          </w:tcPr>
          <w:p w:rsidR="001950BB" w:rsidRDefault="00D36D4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Si oui, lequel</w:t>
            </w:r>
            <w:r w:rsidR="001950BB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:</w:t>
            </w:r>
          </w:p>
          <w:p w:rsidR="00B11820" w:rsidRDefault="001950BB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  <w:p w:rsidR="003B40C7" w:rsidRPr="001950BB" w:rsidRDefault="003B40C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3B40C7" w:rsidRPr="008B43FF" w:rsidRDefault="003B40C7" w:rsidP="003B40C7">
      <w:pPr>
        <w:spacing w:before="360" w:after="240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3E00A7">
        <w:rPr>
          <w:rFonts w:ascii="Arial" w:hAnsi="Arial" w:cs="Arial"/>
          <w:b/>
          <w:sz w:val="20"/>
          <w:szCs w:val="20"/>
          <w:lang w:val="fr-FR"/>
        </w:rPr>
        <w:lastRenderedPageBreak/>
        <w:t>A.</w:t>
      </w:r>
      <w:r w:rsidR="00524748">
        <w:rPr>
          <w:rFonts w:ascii="Arial" w:hAnsi="Arial" w:cs="Arial"/>
          <w:b/>
          <w:sz w:val="20"/>
          <w:szCs w:val="20"/>
          <w:lang w:val="fr-FR"/>
        </w:rPr>
        <w:t>5</w:t>
      </w:r>
      <w:r w:rsidRPr="003E00A7">
        <w:rPr>
          <w:rFonts w:ascii="Arial" w:hAnsi="Arial" w:cs="Arial"/>
          <w:b/>
          <w:sz w:val="20"/>
          <w:szCs w:val="20"/>
          <w:lang w:val="fr-FR"/>
        </w:rPr>
        <w:t>. </w:t>
      </w:r>
      <w:r w:rsidRPr="003B40C7">
        <w:rPr>
          <w:rFonts w:ascii="Arial" w:hAnsi="Arial" w:cs="Arial"/>
          <w:b/>
          <w:sz w:val="20"/>
          <w:szCs w:val="20"/>
          <w:u w:val="single"/>
          <w:lang w:val="fr-FR"/>
        </w:rPr>
        <w:t>Pour les consultants</w:t>
      </w:r>
      <w:r w:rsidRPr="00ED0DC1">
        <w:rPr>
          <w:rFonts w:ascii="Arial" w:hAnsi="Arial" w:cs="Arial"/>
          <w:b/>
          <w:sz w:val="20"/>
          <w:szCs w:val="20"/>
          <w:lang w:val="fr-FR"/>
        </w:rPr>
        <w:t>: Quels intérêts économ</w:t>
      </w:r>
      <w:r>
        <w:rPr>
          <w:rFonts w:ascii="Arial" w:hAnsi="Arial" w:cs="Arial"/>
          <w:b/>
          <w:sz w:val="20"/>
          <w:szCs w:val="20"/>
          <w:lang w:val="fr-FR"/>
        </w:rPr>
        <w:t>iques nationaux défendez-vous?</w:t>
      </w: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4"/>
      </w:tblGrid>
      <w:tr w:rsidR="003B40C7" w:rsidRPr="00CD2F87" w:rsidTr="00614CD1">
        <w:trPr>
          <w:cantSplit/>
          <w:trHeight w:val="585"/>
        </w:trPr>
        <w:tc>
          <w:tcPr>
            <w:tcW w:w="8704" w:type="dxa"/>
            <w:shd w:val="clear" w:color="auto" w:fill="auto"/>
            <w:vAlign w:val="center"/>
          </w:tcPr>
          <w:p w:rsidR="003B40C7" w:rsidRDefault="003B40C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  <w:p w:rsidR="003B40C7" w:rsidRPr="003B40C7" w:rsidRDefault="003B40C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3B40C7" w:rsidRPr="003B40C7" w:rsidRDefault="003B40C7" w:rsidP="003B40C7">
      <w:pPr>
        <w:rPr>
          <w:lang w:val="fr-FR" w:eastAsia="fr-FR"/>
        </w:rPr>
      </w:pPr>
    </w:p>
    <w:p w:rsidR="00BE5BF2" w:rsidRPr="00CD2F87" w:rsidRDefault="00BE5BF2" w:rsidP="001950BB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CD2F87">
        <w:rPr>
          <w:b/>
          <w:bCs/>
          <w:sz w:val="22"/>
          <w:szCs w:val="22"/>
        </w:rPr>
        <w:t>B. Renseignements personnels sur le candidat souhaitant s’inscrire dans un comité technique de normalisation</w:t>
      </w:r>
    </w:p>
    <w:p w:rsidR="00BE5BF2" w:rsidRPr="00CD2F87" w:rsidRDefault="00BE5BF2" w:rsidP="001950BB">
      <w:pPr>
        <w:spacing w:before="360" w:after="240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B</w:t>
      </w:r>
      <w:r w:rsidR="00DE3D98">
        <w:rPr>
          <w:rFonts w:ascii="Arial" w:hAnsi="Arial" w:cs="Arial"/>
          <w:b/>
          <w:sz w:val="20"/>
          <w:szCs w:val="20"/>
          <w:lang w:val="fr-FR"/>
        </w:rPr>
        <w:t xml:space="preserve">.1. </w:t>
      </w:r>
      <w:r w:rsidR="001950BB">
        <w:rPr>
          <w:rFonts w:ascii="Arial" w:hAnsi="Arial" w:cs="Arial"/>
          <w:b/>
          <w:sz w:val="20"/>
          <w:szCs w:val="20"/>
          <w:lang w:val="fr-FR"/>
        </w:rPr>
        <w:t>Coordonnées</w:t>
      </w:r>
      <w:r w:rsidR="00DE3D98">
        <w:rPr>
          <w:rFonts w:ascii="Arial" w:hAnsi="Arial" w:cs="Arial"/>
          <w:b/>
          <w:sz w:val="20"/>
          <w:szCs w:val="20"/>
          <w:lang w:val="fr-FR"/>
        </w:rPr>
        <w:t xml:space="preserve"> du candidat</w:t>
      </w: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3397"/>
        <w:gridCol w:w="3398"/>
      </w:tblGrid>
      <w:tr w:rsidR="00CB51D1" w:rsidRPr="00CD2F87" w:rsidTr="00831E4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CB51D1" w:rsidRPr="00CD2F87" w:rsidRDefault="00F65073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Sexe</w:t>
            </w:r>
          </w:p>
        </w:tc>
        <w:tc>
          <w:tcPr>
            <w:tcW w:w="3397" w:type="dxa"/>
            <w:vAlign w:val="center"/>
          </w:tcPr>
          <w:p w:rsidR="00CB51D1" w:rsidRPr="00CD2F87" w:rsidRDefault="00CB51D1" w:rsidP="00CB51D1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fr-FR"/>
                </w:rPr>
                <w:id w:val="-28381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szCs w:val="20"/>
                    <w:lang w:val="fr-FR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  Masculin</w:t>
            </w:r>
          </w:p>
        </w:tc>
        <w:tc>
          <w:tcPr>
            <w:tcW w:w="3398" w:type="dxa"/>
            <w:vAlign w:val="center"/>
          </w:tcPr>
          <w:p w:rsidR="00CB51D1" w:rsidRPr="00CD2F87" w:rsidRDefault="00CB51D1" w:rsidP="00CB51D1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fr-FR"/>
                </w:rPr>
                <w:id w:val="-147289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szCs w:val="20"/>
                    <w:lang w:val="fr-FR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  Féminin</w:t>
            </w:r>
          </w:p>
        </w:tc>
      </w:tr>
      <w:tr w:rsidR="00B44A65" w:rsidRPr="00CD2F87" w:rsidTr="001950BB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N</w:t>
            </w:r>
            <w:r w:rsidRPr="00CD2F87">
              <w:rPr>
                <w:rFonts w:ascii="Arial" w:hAnsi="Arial" w:cs="Arial"/>
                <w:bCs/>
                <w:sz w:val="20"/>
                <w:szCs w:val="20"/>
                <w:lang w:val="fr-FR"/>
              </w:rPr>
              <w:t>om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(s)</w:t>
            </w:r>
          </w:p>
        </w:tc>
        <w:tc>
          <w:tcPr>
            <w:tcW w:w="6795" w:type="dxa"/>
            <w:gridSpan w:val="2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B44A65" w:rsidRPr="00CD2F87" w:rsidTr="001950BB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P</w:t>
            </w:r>
            <w:r w:rsidRPr="00CD2F87">
              <w:rPr>
                <w:rFonts w:ascii="Arial" w:hAnsi="Arial" w:cs="Arial"/>
                <w:bCs/>
                <w:sz w:val="20"/>
                <w:szCs w:val="20"/>
                <w:lang w:val="fr-FR"/>
              </w:rPr>
              <w:t>rénom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(s)</w:t>
            </w:r>
          </w:p>
        </w:tc>
        <w:tc>
          <w:tcPr>
            <w:tcW w:w="6795" w:type="dxa"/>
            <w:gridSpan w:val="2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B44A65" w:rsidRPr="00CD2F87" w:rsidTr="001950BB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Téléphone professionnel</w:t>
            </w:r>
          </w:p>
        </w:tc>
        <w:tc>
          <w:tcPr>
            <w:tcW w:w="6795" w:type="dxa"/>
            <w:gridSpan w:val="2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B44A65" w:rsidRPr="00CD2F87" w:rsidTr="001950BB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B44A65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E</w:t>
            </w:r>
            <w:r w:rsidRPr="00CD2F87">
              <w:rPr>
                <w:rFonts w:ascii="Arial" w:hAnsi="Arial" w:cs="Arial"/>
                <w:bCs/>
                <w:sz w:val="20"/>
                <w:szCs w:val="20"/>
                <w:lang w:val="fr-FR"/>
              </w:rPr>
              <w:t>-mail </w:t>
            </w:r>
          </w:p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professionnel</w:t>
            </w:r>
          </w:p>
        </w:tc>
        <w:tc>
          <w:tcPr>
            <w:tcW w:w="6795" w:type="dxa"/>
            <w:gridSpan w:val="2"/>
            <w:vAlign w:val="center"/>
          </w:tcPr>
          <w:p w:rsidR="00B44A65" w:rsidRPr="00CD2F87" w:rsidRDefault="00B44A65" w:rsidP="00B44A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1950BB" w:rsidRDefault="001950BB" w:rsidP="001950BB">
      <w:pPr>
        <w:rPr>
          <w:rFonts w:ascii="Arial" w:hAnsi="Arial" w:cs="Arial"/>
          <w:bCs/>
          <w:i/>
          <w:sz w:val="20"/>
          <w:szCs w:val="20"/>
          <w:lang w:val="fr-FR"/>
        </w:rPr>
      </w:pPr>
    </w:p>
    <w:p w:rsidR="001950BB" w:rsidRPr="002F4492" w:rsidRDefault="001950BB" w:rsidP="001950BB">
      <w:pPr>
        <w:rPr>
          <w:lang w:val="fr-FR" w:eastAsia="fr-FR"/>
        </w:rPr>
      </w:pPr>
      <w:r w:rsidRPr="002F4492">
        <w:rPr>
          <w:rFonts w:ascii="Arial" w:hAnsi="Arial" w:cs="Arial"/>
          <w:bCs/>
          <w:sz w:val="20"/>
          <w:szCs w:val="20"/>
          <w:lang w:val="fr-FR"/>
        </w:rPr>
        <w:t>Si différente de celle de l’acteur économique :</w:t>
      </w:r>
    </w:p>
    <w:p w:rsidR="001950BB" w:rsidRDefault="001950BB" w:rsidP="001950BB">
      <w:pPr>
        <w:rPr>
          <w:lang w:val="fr-FR" w:eastAsia="fr-FR"/>
        </w:rPr>
      </w:pP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6795"/>
      </w:tblGrid>
      <w:tr w:rsidR="001950BB" w:rsidRPr="00CD2F87" w:rsidTr="00614CD1">
        <w:trPr>
          <w:cantSplit/>
          <w:trHeight w:val="585"/>
        </w:trPr>
        <w:tc>
          <w:tcPr>
            <w:tcW w:w="1838" w:type="dxa"/>
            <w:shd w:val="clear" w:color="auto" w:fill="auto"/>
            <w:vAlign w:val="center"/>
          </w:tcPr>
          <w:p w:rsidR="001950BB" w:rsidRPr="00CD2F87" w:rsidRDefault="001950BB" w:rsidP="001950B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A</w:t>
            </w:r>
            <w:r w:rsidRPr="00CD2F87">
              <w:rPr>
                <w:rFonts w:ascii="Arial" w:hAnsi="Arial" w:cs="Arial"/>
                <w:bCs/>
                <w:sz w:val="20"/>
                <w:szCs w:val="20"/>
                <w:lang w:val="fr-FR"/>
              </w:rPr>
              <w:t>dresse professionnelle</w:t>
            </w:r>
          </w:p>
        </w:tc>
        <w:tc>
          <w:tcPr>
            <w:tcW w:w="6544" w:type="dxa"/>
            <w:vAlign w:val="center"/>
          </w:tcPr>
          <w:p w:rsidR="001950BB" w:rsidRDefault="001950BB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  <w:p w:rsidR="00B11820" w:rsidRPr="001950BB" w:rsidRDefault="00B11820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1950BB" w:rsidRDefault="001950BB" w:rsidP="001950BB">
      <w:pPr>
        <w:spacing w:before="360" w:after="240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B</w:t>
      </w:r>
      <w:r>
        <w:rPr>
          <w:rFonts w:ascii="Arial" w:hAnsi="Arial" w:cs="Arial"/>
          <w:b/>
          <w:sz w:val="20"/>
          <w:szCs w:val="20"/>
          <w:lang w:val="fr-FR"/>
        </w:rPr>
        <w:t>.2. Formation du candidat</w:t>
      </w: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2901"/>
        <w:gridCol w:w="2901"/>
      </w:tblGrid>
      <w:tr w:rsidR="001950BB" w:rsidRPr="00CD2F87" w:rsidTr="00E16DA8">
        <w:trPr>
          <w:trHeight w:val="593"/>
        </w:trPr>
        <w:tc>
          <w:tcPr>
            <w:tcW w:w="2901" w:type="dxa"/>
            <w:shd w:val="clear" w:color="auto" w:fill="E7E6E6" w:themeFill="background2"/>
            <w:vAlign w:val="center"/>
          </w:tcPr>
          <w:p w:rsidR="001950BB" w:rsidRPr="00CD2F87" w:rsidRDefault="001950BB" w:rsidP="00614CD1">
            <w:pPr>
              <w:tabs>
                <w:tab w:val="left" w:pos="738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E</w:t>
            </w:r>
            <w:r w:rsidRPr="00CD2F87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cole, université, institut, organisme de formation</w:t>
            </w:r>
          </w:p>
        </w:tc>
        <w:tc>
          <w:tcPr>
            <w:tcW w:w="2901" w:type="dxa"/>
            <w:shd w:val="clear" w:color="auto" w:fill="E7E6E6" w:themeFill="background2"/>
            <w:vAlign w:val="center"/>
          </w:tcPr>
          <w:p w:rsidR="001950BB" w:rsidRPr="00CD2F87" w:rsidRDefault="001950BB" w:rsidP="00614CD1">
            <w:pPr>
              <w:tabs>
                <w:tab w:val="left" w:pos="738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</w:t>
            </w:r>
            <w:r w:rsidRPr="00CD2F87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ntitulé de la formation</w:t>
            </w:r>
          </w:p>
        </w:tc>
        <w:tc>
          <w:tcPr>
            <w:tcW w:w="2901" w:type="dxa"/>
            <w:shd w:val="clear" w:color="auto" w:fill="E7E6E6" w:themeFill="background2"/>
            <w:vAlign w:val="center"/>
          </w:tcPr>
          <w:p w:rsidR="001950BB" w:rsidRPr="00CD2F87" w:rsidRDefault="001950BB" w:rsidP="00614CD1">
            <w:pPr>
              <w:tabs>
                <w:tab w:val="left" w:pos="738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D</w:t>
            </w:r>
            <w:r w:rsidRPr="00CD2F87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iplôme</w:t>
            </w:r>
          </w:p>
        </w:tc>
      </w:tr>
      <w:tr w:rsidR="001950BB" w:rsidRPr="00CD2F87" w:rsidTr="002F4492">
        <w:trPr>
          <w:trHeight w:val="593"/>
        </w:trPr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1950BB" w:rsidRPr="00CD2F87" w:rsidTr="002F4492">
        <w:trPr>
          <w:trHeight w:val="593"/>
        </w:trPr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1950BB" w:rsidRPr="00CD2F87" w:rsidTr="002F4492">
        <w:trPr>
          <w:trHeight w:val="593"/>
        </w:trPr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  <w:tc>
          <w:tcPr>
            <w:tcW w:w="2901" w:type="dxa"/>
            <w:shd w:val="clear" w:color="auto" w:fill="FFFFFF"/>
            <w:vAlign w:val="center"/>
          </w:tcPr>
          <w:p w:rsidR="001950BB" w:rsidRDefault="001950BB" w:rsidP="001950BB">
            <w:pPr>
              <w:tabs>
                <w:tab w:val="left" w:pos="7380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1950BB" w:rsidRPr="002F4492" w:rsidRDefault="001950BB" w:rsidP="002F4492">
      <w:pPr>
        <w:rPr>
          <w:lang w:val="fr-FR" w:eastAsia="fr-FR"/>
        </w:rPr>
      </w:pPr>
    </w:p>
    <w:p w:rsidR="003A21AB" w:rsidRDefault="003A21AB">
      <w:pPr>
        <w:rPr>
          <w:rFonts w:ascii="Arial" w:hAnsi="Arial" w:cs="Arial"/>
          <w:b/>
          <w:bCs/>
          <w:sz w:val="22"/>
          <w:szCs w:val="22"/>
          <w:lang w:val="fr-FR" w:eastAsia="fr-FR"/>
        </w:rPr>
      </w:pPr>
      <w:r>
        <w:rPr>
          <w:b/>
          <w:bCs/>
          <w:sz w:val="22"/>
          <w:szCs w:val="22"/>
        </w:rPr>
        <w:br w:type="page"/>
      </w:r>
    </w:p>
    <w:p w:rsidR="00BE5BF2" w:rsidRPr="00CD2F87" w:rsidRDefault="00BE5BF2" w:rsidP="00BE5BF2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CD2F87">
        <w:rPr>
          <w:b/>
          <w:bCs/>
          <w:sz w:val="22"/>
          <w:szCs w:val="22"/>
        </w:rPr>
        <w:lastRenderedPageBreak/>
        <w:t xml:space="preserve">C. Renseignements sur le domaine à suivre </w:t>
      </w:r>
    </w:p>
    <w:p w:rsidR="00BE5BF2" w:rsidRDefault="00BE5BF2" w:rsidP="00BE5BF2">
      <w:pPr>
        <w:spacing w:before="360" w:after="240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C.1. Genre d’inscription souhaitée</w:t>
      </w:r>
    </w:p>
    <w:p w:rsidR="002F4492" w:rsidRDefault="002F4492" w:rsidP="002F4492">
      <w:pPr>
        <w:rPr>
          <w:rFonts w:ascii="Arial" w:hAnsi="Arial" w:cs="Arial"/>
          <w:bCs/>
          <w:sz w:val="20"/>
          <w:szCs w:val="20"/>
          <w:lang w:val="fr-FR"/>
        </w:rPr>
      </w:pPr>
      <w:r w:rsidRPr="002F4492">
        <w:rPr>
          <w:rFonts w:ascii="Arial" w:hAnsi="Arial" w:cs="Arial"/>
          <w:bCs/>
          <w:sz w:val="20"/>
          <w:szCs w:val="20"/>
          <w:lang w:val="fr-FR"/>
        </w:rPr>
        <w:t>Vous souhaitez:</w:t>
      </w:r>
    </w:p>
    <w:p w:rsidR="00E16DA8" w:rsidRDefault="00E16DA8" w:rsidP="002F4492">
      <w:pPr>
        <w:rPr>
          <w:rFonts w:ascii="Arial" w:hAnsi="Arial" w:cs="Arial"/>
          <w:bCs/>
          <w:sz w:val="20"/>
          <w:szCs w:val="20"/>
          <w:lang w:val="fr-FR"/>
        </w:rPr>
      </w:pP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277"/>
      </w:tblGrid>
      <w:tr w:rsidR="00DB37C1" w:rsidRPr="004809FD" w:rsidTr="00DB37C1">
        <w:trPr>
          <w:cantSplit/>
          <w:trHeight w:val="585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:rsidR="00DB37C1" w:rsidRPr="00DB37C1" w:rsidRDefault="00DB37C1" w:rsidP="00DB37C1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instrText xml:space="preserve"> FORMCHECKBOX </w:instrText>
            </w:r>
            <w:r w:rsidR="004809FD">
              <w:rPr>
                <w:rFonts w:ascii="Arial" w:hAnsi="Arial" w:cs="Arial"/>
                <w:iCs/>
                <w:sz w:val="20"/>
                <w:szCs w:val="20"/>
                <w:lang w:val="fr-FR"/>
              </w:rPr>
            </w:r>
            <w:r w:rsidR="004809FD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separate"/>
            </w: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8277" w:type="dxa"/>
            <w:tcBorders>
              <w:left w:val="nil"/>
            </w:tcBorders>
            <w:vAlign w:val="center"/>
          </w:tcPr>
          <w:p w:rsidR="00DB37C1" w:rsidRPr="00DB37C1" w:rsidRDefault="00DB37C1" w:rsidP="00DB37C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Vous inscrire en tant qu’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expert national</w:t>
            </w:r>
            <w:r w:rsidRPr="00CD2F87">
              <w:rPr>
                <w:rFonts w:ascii="Arial" w:hAnsi="Arial" w:cs="Arial"/>
                <w:sz w:val="20"/>
                <w:szCs w:val="20"/>
                <w:lang w:val="fr-FR"/>
              </w:rPr>
              <w:t xml:space="preserve"> participant activement aux comités techniques de normalisation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7759FA">
              <w:rPr>
                <w:rFonts w:ascii="Arial" w:hAnsi="Arial" w:cs="Arial"/>
                <w:sz w:val="20"/>
                <w:szCs w:val="20"/>
                <w:lang w:val="fr-FR"/>
              </w:rPr>
              <w:t>(gratuit)</w:t>
            </w:r>
          </w:p>
        </w:tc>
      </w:tr>
      <w:tr w:rsidR="00DB37C1" w:rsidRPr="004809FD" w:rsidTr="00DB37C1">
        <w:trPr>
          <w:cantSplit/>
          <w:trHeight w:val="912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:rsidR="00DB37C1" w:rsidRPr="00DB37C1" w:rsidRDefault="00DB37C1" w:rsidP="00DB37C1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instrText xml:space="preserve"> FORMCHECKBOX </w:instrText>
            </w:r>
            <w:r w:rsidR="004809FD">
              <w:rPr>
                <w:rFonts w:ascii="Arial" w:hAnsi="Arial" w:cs="Arial"/>
                <w:iCs/>
                <w:sz w:val="20"/>
                <w:szCs w:val="20"/>
                <w:lang w:val="fr-FR"/>
              </w:rPr>
            </w:r>
            <w:r w:rsidR="004809FD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separate"/>
            </w:r>
            <w:r w:rsidRPr="00CD2F87">
              <w:rPr>
                <w:rFonts w:ascii="Arial" w:hAnsi="Arial" w:cs="Arial"/>
                <w:iCs/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8277" w:type="dxa"/>
            <w:tcBorders>
              <w:left w:val="nil"/>
            </w:tcBorders>
            <w:vAlign w:val="center"/>
          </w:tcPr>
          <w:p w:rsidR="00DB37C1" w:rsidRPr="00DB37C1" w:rsidRDefault="00DB37C1" w:rsidP="00DB37C1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Pr="00CD2F87">
              <w:rPr>
                <w:rFonts w:ascii="Arial" w:hAnsi="Arial" w:cs="Arial"/>
                <w:sz w:val="20"/>
                <w:szCs w:val="20"/>
                <w:lang w:val="fr-FR"/>
              </w:rPr>
              <w:t>ecevoir les documents de comité en mode « lecture seule</w:t>
            </w:r>
            <w:r w:rsidRPr="007759FA">
              <w:rPr>
                <w:rFonts w:ascii="Arial" w:hAnsi="Arial" w:cs="Arial"/>
                <w:sz w:val="20"/>
                <w:szCs w:val="20"/>
                <w:lang w:val="fr-FR"/>
              </w:rPr>
              <w:t xml:space="preserve"> » (cotisation annuelle définie dans le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document</w:t>
            </w:r>
            <w:r w:rsidRPr="007759F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« </w:t>
            </w:r>
            <w:r w:rsidRPr="00E16DA8">
              <w:rPr>
                <w:rFonts w:ascii="Arial" w:hAnsi="Arial" w:cs="Arial"/>
                <w:i/>
                <w:sz w:val="20"/>
                <w:szCs w:val="20"/>
                <w:lang w:val="fr-FR"/>
              </w:rPr>
              <w:t>ILNAS/OLN/B001 – Barème relatif à la mise à disposition de documents normatifs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 »</w:t>
            </w:r>
            <w:r w:rsidRPr="007759F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</w:tr>
    </w:tbl>
    <w:p w:rsidR="00BE5BF2" w:rsidRPr="00CD2F87" w:rsidRDefault="00BE5BF2" w:rsidP="00BE5BF2">
      <w:pPr>
        <w:spacing w:before="360" w:after="240"/>
        <w:rPr>
          <w:rFonts w:ascii="Arial" w:hAnsi="Arial" w:cs="Arial"/>
          <w:b/>
          <w:sz w:val="20"/>
          <w:szCs w:val="20"/>
          <w:lang w:val="fr-FR"/>
        </w:rPr>
      </w:pPr>
      <w:r w:rsidRPr="00CD2F87">
        <w:rPr>
          <w:rFonts w:ascii="Arial" w:hAnsi="Arial" w:cs="Arial"/>
          <w:b/>
          <w:sz w:val="20"/>
          <w:szCs w:val="20"/>
          <w:lang w:val="fr-FR"/>
        </w:rPr>
        <w:t>C.</w:t>
      </w:r>
      <w:r w:rsidR="003B40C7">
        <w:rPr>
          <w:rFonts w:ascii="Arial" w:hAnsi="Arial" w:cs="Arial"/>
          <w:b/>
          <w:sz w:val="20"/>
          <w:szCs w:val="20"/>
          <w:lang w:val="fr-FR"/>
        </w:rPr>
        <w:t>2</w:t>
      </w:r>
      <w:r w:rsidRPr="00CD2F87">
        <w:rPr>
          <w:rFonts w:ascii="Arial" w:hAnsi="Arial" w:cs="Arial"/>
          <w:b/>
          <w:sz w:val="20"/>
          <w:szCs w:val="20"/>
          <w:lang w:val="fr-FR"/>
        </w:rPr>
        <w:t>. Spécification du</w:t>
      </w:r>
      <w:r w:rsidR="003B40C7">
        <w:rPr>
          <w:rFonts w:ascii="Arial" w:hAnsi="Arial" w:cs="Arial"/>
          <w:b/>
          <w:sz w:val="20"/>
          <w:szCs w:val="20"/>
          <w:lang w:val="fr-FR"/>
        </w:rPr>
        <w:t>/des</w:t>
      </w:r>
      <w:r w:rsidRPr="00CD2F87">
        <w:rPr>
          <w:rFonts w:ascii="Arial" w:hAnsi="Arial" w:cs="Arial"/>
          <w:b/>
          <w:sz w:val="20"/>
          <w:szCs w:val="20"/>
          <w:lang w:val="fr-FR"/>
        </w:rPr>
        <w:t xml:space="preserve"> comité</w:t>
      </w:r>
      <w:r w:rsidR="003B40C7">
        <w:rPr>
          <w:rFonts w:ascii="Arial" w:hAnsi="Arial" w:cs="Arial"/>
          <w:b/>
          <w:sz w:val="20"/>
          <w:szCs w:val="20"/>
          <w:lang w:val="fr-FR"/>
        </w:rPr>
        <w:t>(s)</w:t>
      </w:r>
      <w:r w:rsidRPr="00CD2F87">
        <w:rPr>
          <w:rFonts w:ascii="Arial" w:hAnsi="Arial" w:cs="Arial"/>
          <w:b/>
          <w:sz w:val="20"/>
          <w:szCs w:val="20"/>
          <w:lang w:val="fr-FR"/>
        </w:rPr>
        <w:t xml:space="preserve"> technique</w:t>
      </w:r>
      <w:r w:rsidR="003B40C7">
        <w:rPr>
          <w:rFonts w:ascii="Arial" w:hAnsi="Arial" w:cs="Arial"/>
          <w:b/>
          <w:sz w:val="20"/>
          <w:szCs w:val="20"/>
          <w:lang w:val="fr-FR"/>
        </w:rPr>
        <w:t>(s)</w:t>
      </w:r>
      <w:r w:rsidRPr="00CD2F87">
        <w:rPr>
          <w:rFonts w:ascii="Arial" w:hAnsi="Arial" w:cs="Arial"/>
          <w:b/>
          <w:sz w:val="20"/>
          <w:szCs w:val="20"/>
          <w:lang w:val="fr-FR"/>
        </w:rPr>
        <w:t xml:space="preserve"> de normalisation à suivre</w:t>
      </w: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6795"/>
      </w:tblGrid>
      <w:tr w:rsidR="00067898" w:rsidRPr="00CD2F87" w:rsidTr="004436FE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067898" w:rsidRPr="00CD2F87" w:rsidRDefault="003B40C7" w:rsidP="003B40C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Organisme de normalisation</w:t>
            </w:r>
            <w:r>
              <w:rPr>
                <w:rStyle w:val="FootnoteReference"/>
                <w:rFonts w:ascii="Arial" w:hAnsi="Arial" w:cs="Arial"/>
                <w:bCs/>
                <w:sz w:val="20"/>
                <w:szCs w:val="20"/>
                <w:lang w:val="fr-FR"/>
              </w:rPr>
              <w:footnoteReference w:id="1"/>
            </w:r>
          </w:p>
        </w:tc>
        <w:tc>
          <w:tcPr>
            <w:tcW w:w="6795" w:type="dxa"/>
            <w:vAlign w:val="center"/>
          </w:tcPr>
          <w:p w:rsidR="00067898" w:rsidRPr="00CD2F87" w:rsidRDefault="003B40C7" w:rsidP="00C40443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3B40C7" w:rsidRPr="00CD2F87" w:rsidTr="004436FE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3B40C7" w:rsidRDefault="00272BED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Comité technique</w:t>
            </w:r>
          </w:p>
        </w:tc>
        <w:tc>
          <w:tcPr>
            <w:tcW w:w="6795" w:type="dxa"/>
            <w:vAlign w:val="center"/>
          </w:tcPr>
          <w:p w:rsidR="003B40C7" w:rsidRPr="00CD2F87" w:rsidRDefault="003B40C7" w:rsidP="00C40443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BE5BF2" w:rsidRPr="00CD2F87" w:rsidTr="004436FE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BE5BF2" w:rsidRPr="00CD2F87" w:rsidRDefault="00067898" w:rsidP="00C4044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L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ibellé long</w:t>
            </w:r>
          </w:p>
        </w:tc>
        <w:tc>
          <w:tcPr>
            <w:tcW w:w="6795" w:type="dxa"/>
            <w:vAlign w:val="center"/>
          </w:tcPr>
          <w:p w:rsidR="00BE5BF2" w:rsidRPr="00CD2F87" w:rsidRDefault="00BE5BF2" w:rsidP="00C40443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BE5BF2" w:rsidRPr="00CD2F87" w:rsidRDefault="00BE5BF2" w:rsidP="00BE5BF2">
      <w:pPr>
        <w:rPr>
          <w:rFonts w:ascii="Arial" w:hAnsi="Arial" w:cs="Arial"/>
          <w:bCs/>
          <w:sz w:val="20"/>
          <w:szCs w:val="20"/>
          <w:lang w:val="fr-FR"/>
        </w:rPr>
      </w:pP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6795"/>
      </w:tblGrid>
      <w:tr w:rsidR="003B40C7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3B40C7" w:rsidRPr="00CD2F87" w:rsidRDefault="003B40C7" w:rsidP="003B40C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Organisme de normalisation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  <w:lang w:val="fr-FR"/>
              </w:rPr>
              <w:t>1</w:t>
            </w:r>
          </w:p>
        </w:tc>
        <w:tc>
          <w:tcPr>
            <w:tcW w:w="6795" w:type="dxa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272BED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272BED" w:rsidRDefault="00272BED" w:rsidP="00272BE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Comité technique</w:t>
            </w:r>
          </w:p>
        </w:tc>
        <w:tc>
          <w:tcPr>
            <w:tcW w:w="6795" w:type="dxa"/>
            <w:vAlign w:val="center"/>
          </w:tcPr>
          <w:p w:rsidR="00272BED" w:rsidRPr="00CD2F87" w:rsidRDefault="00272BED" w:rsidP="00272BED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3B40C7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L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ibellé long</w:t>
            </w:r>
          </w:p>
        </w:tc>
        <w:tc>
          <w:tcPr>
            <w:tcW w:w="6795" w:type="dxa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067898" w:rsidRDefault="00067898" w:rsidP="00BE5BF2">
      <w:pPr>
        <w:rPr>
          <w:rFonts w:ascii="Arial" w:hAnsi="Arial" w:cs="Arial"/>
          <w:bCs/>
          <w:sz w:val="20"/>
          <w:szCs w:val="20"/>
          <w:lang w:val="fr-FR"/>
        </w:rPr>
      </w:pPr>
    </w:p>
    <w:tbl>
      <w:tblPr>
        <w:tblW w:w="8703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6795"/>
      </w:tblGrid>
      <w:tr w:rsidR="003B40C7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3B40C7" w:rsidRPr="00CD2F87" w:rsidRDefault="003B40C7" w:rsidP="003B40C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Organisme de normalisation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  <w:lang w:val="fr-FR"/>
              </w:rPr>
              <w:t>1</w:t>
            </w:r>
          </w:p>
        </w:tc>
        <w:tc>
          <w:tcPr>
            <w:tcW w:w="6795" w:type="dxa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272BED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272BED" w:rsidRDefault="00272BED" w:rsidP="00272BE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Comité technique</w:t>
            </w:r>
          </w:p>
        </w:tc>
        <w:tc>
          <w:tcPr>
            <w:tcW w:w="6795" w:type="dxa"/>
            <w:vAlign w:val="center"/>
          </w:tcPr>
          <w:p w:rsidR="00272BED" w:rsidRPr="00CD2F87" w:rsidRDefault="00272BED" w:rsidP="00272BED">
            <w:pPr>
              <w:spacing w:before="60" w:after="60"/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  <w:tr w:rsidR="003B40C7" w:rsidRPr="00CD2F87" w:rsidTr="00614CD1">
        <w:trPr>
          <w:cantSplit/>
          <w:trHeight w:val="585"/>
        </w:trPr>
        <w:tc>
          <w:tcPr>
            <w:tcW w:w="1908" w:type="dxa"/>
            <w:shd w:val="clear" w:color="auto" w:fill="auto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L</w:t>
            </w:r>
            <w:r w:rsidR="00D36D47">
              <w:rPr>
                <w:rFonts w:ascii="Arial" w:hAnsi="Arial" w:cs="Arial"/>
                <w:bCs/>
                <w:sz w:val="20"/>
                <w:szCs w:val="20"/>
                <w:lang w:val="fr-FR"/>
              </w:rPr>
              <w:t>ibellé long</w:t>
            </w:r>
          </w:p>
        </w:tc>
        <w:tc>
          <w:tcPr>
            <w:tcW w:w="6795" w:type="dxa"/>
            <w:vAlign w:val="center"/>
          </w:tcPr>
          <w:p w:rsidR="003B40C7" w:rsidRPr="00CD2F87" w:rsidRDefault="003B40C7" w:rsidP="00614CD1">
            <w:pPr>
              <w:spacing w:before="60" w:after="60"/>
              <w:rPr>
                <w:rFonts w:cs="Arial"/>
                <w:bCs/>
                <w:iCs/>
                <w:snapToGrid w:val="0"/>
                <w:sz w:val="20"/>
                <w:lang w:val="fr-FR" w:eastAsia="sv-SE"/>
              </w:rPr>
            </w:pP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instrText xml:space="preserve"> FORMTEXT </w:instrTex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separate"/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t> </w:t>
            </w:r>
            <w:r w:rsidRPr="00CD2F87">
              <w:rPr>
                <w:rFonts w:ascii="Arial" w:hAnsi="Arial" w:cs="Arial"/>
                <w:bCs/>
                <w:iCs/>
                <w:snapToGrid w:val="0"/>
                <w:sz w:val="20"/>
                <w:szCs w:val="20"/>
                <w:lang w:val="fr-FR" w:eastAsia="sv-SE"/>
              </w:rPr>
              <w:fldChar w:fldCharType="end"/>
            </w:r>
          </w:p>
        </w:tc>
      </w:tr>
    </w:tbl>
    <w:p w:rsidR="003B40C7" w:rsidRPr="00CD2F87" w:rsidRDefault="003B40C7" w:rsidP="00BE5BF2">
      <w:pPr>
        <w:rPr>
          <w:rFonts w:ascii="Arial" w:hAnsi="Arial" w:cs="Arial"/>
          <w:bCs/>
          <w:sz w:val="20"/>
          <w:szCs w:val="20"/>
          <w:lang w:val="fr-FR"/>
        </w:rPr>
      </w:pPr>
    </w:p>
    <w:p w:rsidR="003B40C7" w:rsidRPr="003B40C7" w:rsidRDefault="003B40C7" w:rsidP="003B40C7">
      <w:pPr>
        <w:rPr>
          <w:lang w:val="fr-FR" w:eastAsia="fr-FR"/>
        </w:rPr>
      </w:pPr>
    </w:p>
    <w:p w:rsidR="00BE5BF2" w:rsidRPr="00CD2F87" w:rsidRDefault="00BE5BF2" w:rsidP="00BE5BF2">
      <w:pPr>
        <w:pStyle w:val="Heading3"/>
        <w:numPr>
          <w:ilvl w:val="0"/>
          <w:numId w:val="0"/>
        </w:numPr>
        <w:spacing w:after="240"/>
        <w:jc w:val="both"/>
        <w:rPr>
          <w:b/>
          <w:bCs/>
          <w:sz w:val="22"/>
          <w:szCs w:val="22"/>
        </w:rPr>
      </w:pPr>
      <w:r w:rsidRPr="00CD2F87">
        <w:rPr>
          <w:i/>
          <w:iCs/>
          <w:sz w:val="20"/>
        </w:rPr>
        <w:br w:type="page"/>
      </w:r>
      <w:r w:rsidRPr="00CD2F87">
        <w:rPr>
          <w:b/>
          <w:bCs/>
          <w:sz w:val="22"/>
          <w:szCs w:val="22"/>
        </w:rPr>
        <w:lastRenderedPageBreak/>
        <w:t>D. Déclaration</w:t>
      </w:r>
    </w:p>
    <w:p w:rsidR="00BE5BF2" w:rsidRPr="00CD2F87" w:rsidRDefault="00BE5BF2" w:rsidP="00BE5BF2">
      <w:pPr>
        <w:pStyle w:val="BodyText3"/>
        <w:spacing w:after="120"/>
        <w:rPr>
          <w:rFonts w:cs="Arial"/>
          <w:sz w:val="20"/>
          <w:szCs w:val="20"/>
        </w:rPr>
      </w:pPr>
      <w:r w:rsidRPr="00CD2F87">
        <w:rPr>
          <w:rFonts w:cs="Arial"/>
          <w:sz w:val="20"/>
          <w:szCs w:val="20"/>
        </w:rPr>
        <w:t>Je souhaite m’inscrire en tant qu’expert national souhaitant suivre un comité technique de normalisation.</w:t>
      </w:r>
    </w:p>
    <w:p w:rsidR="00BE5BF2" w:rsidRPr="00CD2F87" w:rsidRDefault="00BE5BF2" w:rsidP="00BE5BF2">
      <w:pPr>
        <w:pStyle w:val="BodyText3"/>
        <w:spacing w:after="120"/>
        <w:rPr>
          <w:rFonts w:cs="Arial"/>
          <w:sz w:val="20"/>
          <w:szCs w:val="20"/>
        </w:rPr>
      </w:pPr>
      <w:r w:rsidRPr="00CD2F87">
        <w:rPr>
          <w:rFonts w:cs="Arial"/>
          <w:sz w:val="20"/>
          <w:szCs w:val="20"/>
        </w:rPr>
        <w:t>Dans le cadre de cette inscription</w:t>
      </w:r>
      <w:r w:rsidR="002D762C">
        <w:rPr>
          <w:rFonts w:cs="Arial"/>
          <w:sz w:val="20"/>
          <w:szCs w:val="20"/>
        </w:rPr>
        <w:t>:</w:t>
      </w:r>
    </w:p>
    <w:p w:rsidR="00BE5BF2" w:rsidRPr="00CD2F87" w:rsidRDefault="004436FE" w:rsidP="0006789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</w:t>
      </w:r>
      <w:r w:rsidR="00BE5BF2" w:rsidRPr="00CD2F87">
        <w:rPr>
          <w:rFonts w:ascii="Arial" w:hAnsi="Arial" w:cs="Arial"/>
          <w:sz w:val="20"/>
          <w:szCs w:val="20"/>
          <w:lang w:val="fr-FR"/>
        </w:rPr>
        <w:t>e déclare être conforme à la législation en vigueur, notamment en matière de droit d'établissement</w:t>
      </w:r>
      <w:r w:rsidR="002D762C">
        <w:rPr>
          <w:rFonts w:ascii="Arial" w:hAnsi="Arial" w:cs="Arial"/>
          <w:sz w:val="20"/>
          <w:szCs w:val="20"/>
          <w:lang w:val="fr-FR"/>
        </w:rPr>
        <w:t>;</w:t>
      </w:r>
    </w:p>
    <w:p w:rsidR="00BE5BF2" w:rsidRPr="00CD2F87" w:rsidRDefault="004436FE" w:rsidP="0006789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</w:t>
      </w:r>
      <w:r w:rsidR="00BE5BF2" w:rsidRPr="00CD2F87">
        <w:rPr>
          <w:rFonts w:ascii="Arial" w:hAnsi="Arial" w:cs="Arial"/>
          <w:sz w:val="20"/>
          <w:szCs w:val="20"/>
          <w:lang w:val="fr-FR"/>
        </w:rPr>
        <w:t>e déclare connaître et respecter le système et la manière dont fonctionne l’Organisme luxembourgeois de normalisation au sein de l’ILNAS comme décrit sur le site Internet « </w:t>
      </w:r>
      <w:r w:rsidR="009D210E">
        <w:rPr>
          <w:rFonts w:ascii="Arial (W1)" w:hAnsi="Arial (W1)" w:cs="Arial"/>
          <w:sz w:val="20"/>
          <w:szCs w:val="20"/>
          <w:lang w:val="fr-FR"/>
        </w:rPr>
        <w:t>www.portail-qualite.lu</w:t>
      </w:r>
      <w:r w:rsidR="00BE5BF2" w:rsidRPr="00CD2F87">
        <w:rPr>
          <w:rFonts w:ascii="Arial" w:hAnsi="Arial" w:cs="Arial"/>
          <w:sz w:val="20"/>
          <w:szCs w:val="20"/>
          <w:lang w:val="fr-FR"/>
        </w:rPr>
        <w:t> », ainsi que les droits et obligations qui m’incombent</w:t>
      </w:r>
      <w:r w:rsidR="002D762C">
        <w:rPr>
          <w:rFonts w:ascii="Arial" w:hAnsi="Arial" w:cs="Arial"/>
          <w:sz w:val="20"/>
          <w:szCs w:val="20"/>
          <w:lang w:val="fr-FR"/>
        </w:rPr>
        <w:t>;</w:t>
      </w:r>
    </w:p>
    <w:p w:rsidR="00BE5BF2" w:rsidRDefault="00165ACE" w:rsidP="0006789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J'accepte</w:t>
      </w:r>
      <w:r w:rsidR="004436FE">
        <w:rPr>
          <w:rFonts w:ascii="Arial" w:hAnsi="Arial" w:cs="Arial"/>
          <w:sz w:val="20"/>
          <w:szCs w:val="20"/>
          <w:lang w:val="fr-FR"/>
        </w:rPr>
        <w:t xml:space="preserve"> les clauses de </w:t>
      </w:r>
      <w:r w:rsidR="00BE5BF2" w:rsidRPr="000719C6">
        <w:rPr>
          <w:rFonts w:ascii="Arial" w:hAnsi="Arial" w:cs="Arial"/>
          <w:sz w:val="20"/>
          <w:szCs w:val="20"/>
          <w:lang w:val="fr-FR"/>
        </w:rPr>
        <w:t>la politique relative à la participation dans les comités techniques de normalisatio</w:t>
      </w:r>
      <w:r w:rsidR="00BE5BF2" w:rsidRPr="00EE45CD">
        <w:rPr>
          <w:rFonts w:ascii="Arial" w:hAnsi="Arial" w:cs="Arial"/>
          <w:sz w:val="20"/>
          <w:szCs w:val="20"/>
          <w:lang w:val="fr-FR"/>
        </w:rPr>
        <w:t>n</w:t>
      </w:r>
      <w:r w:rsidR="004436FE">
        <w:rPr>
          <w:rFonts w:ascii="Arial" w:hAnsi="Arial" w:cs="Arial"/>
          <w:sz w:val="20"/>
          <w:szCs w:val="20"/>
          <w:lang w:val="fr-FR"/>
        </w:rPr>
        <w:t>, conformément au document</w:t>
      </w:r>
      <w:r w:rsidR="002D762C" w:rsidRPr="00EE45CD">
        <w:rPr>
          <w:rFonts w:ascii="Arial" w:hAnsi="Arial" w:cs="Arial"/>
          <w:sz w:val="20"/>
          <w:szCs w:val="20"/>
          <w:lang w:val="fr-FR"/>
        </w:rPr>
        <w:t> </w:t>
      </w:r>
      <w:r w:rsidR="00A46916" w:rsidRPr="004436FE">
        <w:rPr>
          <w:rFonts w:ascii="Arial" w:hAnsi="Arial" w:cs="Arial"/>
          <w:i/>
          <w:sz w:val="20"/>
          <w:szCs w:val="20"/>
          <w:lang w:val="fr-FR"/>
        </w:rPr>
        <w:t xml:space="preserve">ILNAS/OLN/P001 </w:t>
      </w:r>
      <w:r w:rsidR="004436FE" w:rsidRPr="004436FE">
        <w:rPr>
          <w:rFonts w:ascii="Arial" w:hAnsi="Arial" w:cs="Arial"/>
          <w:i/>
          <w:sz w:val="20"/>
          <w:szCs w:val="20"/>
          <w:lang w:val="fr-FR"/>
        </w:rPr>
        <w:t>– Politique relative à la participation dans les comités techniques de normalisation</w:t>
      </w:r>
      <w:r w:rsidR="004436FE">
        <w:rPr>
          <w:rFonts w:ascii="Arial" w:hAnsi="Arial" w:cs="Arial"/>
          <w:sz w:val="20"/>
          <w:szCs w:val="20"/>
          <w:lang w:val="fr-FR"/>
        </w:rPr>
        <w:t xml:space="preserve"> </w:t>
      </w:r>
      <w:r w:rsidR="00A46916" w:rsidRPr="00EE45CD">
        <w:rPr>
          <w:rFonts w:ascii="Arial" w:hAnsi="Arial" w:cs="Arial"/>
          <w:sz w:val="20"/>
          <w:szCs w:val="20"/>
          <w:lang w:val="fr-FR"/>
        </w:rPr>
        <w:t xml:space="preserve">(disponible sur </w:t>
      </w:r>
      <w:hyperlink r:id="rId8" w:history="1">
        <w:r w:rsidR="00333FCC" w:rsidRPr="00974A56">
          <w:rPr>
            <w:rStyle w:val="Hyperlink"/>
            <w:rFonts w:ascii="Arial" w:hAnsi="Arial" w:cs="Arial"/>
            <w:sz w:val="20"/>
            <w:szCs w:val="20"/>
            <w:lang w:val="fr-FR"/>
          </w:rPr>
          <w:t>www.portail-qualite.lu</w:t>
        </w:r>
      </w:hyperlink>
      <w:r w:rsidR="00A46916" w:rsidRPr="00EE45CD">
        <w:rPr>
          <w:rFonts w:ascii="Arial" w:hAnsi="Arial" w:cs="Arial"/>
          <w:sz w:val="20"/>
          <w:szCs w:val="20"/>
          <w:lang w:val="fr-FR"/>
        </w:rPr>
        <w:t>)</w:t>
      </w:r>
      <w:r w:rsidR="002D762C" w:rsidRPr="00EE45CD">
        <w:rPr>
          <w:rFonts w:ascii="Arial" w:hAnsi="Arial" w:cs="Arial"/>
          <w:sz w:val="20"/>
          <w:szCs w:val="20"/>
          <w:lang w:val="fr-FR"/>
        </w:rPr>
        <w:t>;</w:t>
      </w:r>
    </w:p>
    <w:p w:rsidR="00ED0DC1" w:rsidRPr="00EE45CD" w:rsidRDefault="004436FE" w:rsidP="0006789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</w:t>
      </w:r>
      <w:r w:rsidR="00ED0DC1">
        <w:rPr>
          <w:rFonts w:ascii="Arial" w:hAnsi="Arial" w:cs="Arial"/>
          <w:sz w:val="20"/>
          <w:szCs w:val="20"/>
          <w:lang w:val="fr-FR"/>
        </w:rPr>
        <w:t>’accepte de me conformer aux dispositions du guide 31 du CEN/CENELEC relatives aux bonnes pratiques permettant de garantir le respect des lois</w:t>
      </w:r>
      <w:r w:rsidR="00ED0DC1" w:rsidRPr="00ED0DC1">
        <w:rPr>
          <w:rFonts w:ascii="Arial" w:hAnsi="Arial" w:cs="Arial"/>
          <w:sz w:val="20"/>
          <w:szCs w:val="20"/>
          <w:lang w:val="fr-FR"/>
        </w:rPr>
        <w:t xml:space="preserve"> sur la concurrence</w:t>
      </w:r>
      <w:r w:rsidR="00ED0DC1">
        <w:rPr>
          <w:rFonts w:ascii="Arial" w:hAnsi="Arial" w:cs="Arial"/>
          <w:sz w:val="20"/>
          <w:szCs w:val="20"/>
          <w:lang w:val="fr-FR"/>
        </w:rPr>
        <w:t>;</w:t>
      </w:r>
    </w:p>
    <w:p w:rsidR="00927019" w:rsidRDefault="004436FE" w:rsidP="0006789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</w:t>
      </w:r>
      <w:r w:rsidR="00927019" w:rsidRPr="000719C6">
        <w:rPr>
          <w:rFonts w:ascii="Arial" w:hAnsi="Arial" w:cs="Arial"/>
          <w:sz w:val="20"/>
          <w:szCs w:val="20"/>
          <w:lang w:val="fr-FR"/>
        </w:rPr>
        <w:t xml:space="preserve">’accepte de fournir chaque année un bilan détaillé de mes activités en transmettant à l’Organisme luxembourgeois de normalisation le formulaire </w:t>
      </w:r>
      <w:r w:rsidR="00067898">
        <w:rPr>
          <w:rFonts w:ascii="Arial" w:hAnsi="Arial" w:cs="Arial"/>
          <w:sz w:val="20"/>
          <w:szCs w:val="20"/>
          <w:lang w:val="fr-FR"/>
        </w:rPr>
        <w:t>« </w:t>
      </w:r>
      <w:r w:rsidR="00927019" w:rsidRPr="004436FE">
        <w:rPr>
          <w:rFonts w:ascii="Arial" w:hAnsi="Arial" w:cs="Arial"/>
          <w:i/>
          <w:sz w:val="20"/>
          <w:szCs w:val="20"/>
          <w:lang w:val="fr-FR"/>
        </w:rPr>
        <w:t>ILNAS/OLN/F009</w:t>
      </w:r>
      <w:r w:rsidRPr="004436FE">
        <w:rPr>
          <w:rFonts w:ascii="Arial" w:hAnsi="Arial" w:cs="Arial"/>
          <w:i/>
          <w:sz w:val="20"/>
          <w:szCs w:val="20"/>
          <w:lang w:val="fr-FR"/>
        </w:rPr>
        <w:t xml:space="preserve"> – Bilan d’activités – Délégués en normalisation</w:t>
      </w:r>
      <w:r w:rsidR="00067898">
        <w:rPr>
          <w:rFonts w:ascii="Arial" w:hAnsi="Arial" w:cs="Arial"/>
          <w:sz w:val="20"/>
          <w:szCs w:val="20"/>
          <w:lang w:val="fr-FR"/>
        </w:rPr>
        <w:t> »</w:t>
      </w:r>
      <w:r w:rsidR="00927019" w:rsidRPr="000719C6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dûment complété</w:t>
      </w:r>
      <w:r w:rsidR="00333FCC">
        <w:rPr>
          <w:rFonts w:ascii="Arial" w:hAnsi="Arial" w:cs="Arial"/>
          <w:sz w:val="20"/>
          <w:szCs w:val="20"/>
          <w:lang w:val="fr-FR"/>
        </w:rPr>
        <w:t> ;</w:t>
      </w:r>
    </w:p>
    <w:p w:rsidR="00D470FF" w:rsidRPr="00D470FF" w:rsidRDefault="00333FCC" w:rsidP="00D470F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ins w:id="0" w:author="Jérôme HÖROLD" w:date="2019-05-14T11:09:00Z">
        <w:r w:rsidRPr="00333FCC">
          <w:rPr>
            <w:rFonts w:ascii="Arial" w:hAnsi="Arial" w:cs="Arial"/>
            <w:sz w:val="20"/>
            <w:szCs w:val="20"/>
            <w:lang w:val="fr-FR"/>
          </w:rPr>
          <w:t>Je déclare ne pas être actif ou m’engager au sein de projets de normalisation nationaux gérés par un organisme de normalisation</w:t>
        </w:r>
      </w:ins>
      <w:ins w:id="1" w:author="Jérôme HÖROLD" w:date="2019-05-14T11:10:00Z">
        <w:r>
          <w:rPr>
            <w:rFonts w:ascii="Arial" w:hAnsi="Arial" w:cs="Arial"/>
            <w:sz w:val="20"/>
            <w:szCs w:val="20"/>
            <w:lang w:val="fr-FR"/>
          </w:rPr>
          <w:t xml:space="preserve"> national</w:t>
        </w:r>
      </w:ins>
      <w:ins w:id="2" w:author="Jérôme HÖROLD" w:date="2019-05-14T11:09:00Z">
        <w:r w:rsidRPr="00333FCC">
          <w:rPr>
            <w:rFonts w:ascii="Arial" w:hAnsi="Arial" w:cs="Arial"/>
            <w:sz w:val="20"/>
            <w:szCs w:val="20"/>
            <w:lang w:val="fr-FR"/>
          </w:rPr>
          <w:t xml:space="preserve"> autre que l’ILNAS pendant </w:t>
        </w:r>
      </w:ins>
      <w:ins w:id="3" w:author="Jérôme HÖROLD" w:date="2019-05-14T15:04:00Z">
        <w:r w:rsidR="00166629">
          <w:rPr>
            <w:rFonts w:ascii="Arial" w:hAnsi="Arial" w:cs="Arial"/>
            <w:sz w:val="20"/>
            <w:szCs w:val="20"/>
            <w:lang w:val="fr-FR"/>
          </w:rPr>
          <w:t xml:space="preserve">toute la durée de </w:t>
        </w:r>
      </w:ins>
      <w:ins w:id="4" w:author="Jérôme HÖROLD" w:date="2019-05-14T15:01:00Z">
        <w:r w:rsidR="00D470FF">
          <w:rPr>
            <w:rFonts w:ascii="Arial" w:hAnsi="Arial" w:cs="Arial"/>
            <w:sz w:val="20"/>
            <w:szCs w:val="20"/>
            <w:lang w:val="fr-FR"/>
          </w:rPr>
          <w:t>mon inscription</w:t>
        </w:r>
      </w:ins>
      <w:ins w:id="5" w:author="Jérôme HÖROLD" w:date="2019-05-14T11:09:00Z">
        <w:r w:rsidRPr="00333FCC">
          <w:rPr>
            <w:rFonts w:ascii="Arial" w:hAnsi="Arial" w:cs="Arial"/>
            <w:sz w:val="20"/>
            <w:szCs w:val="20"/>
            <w:lang w:val="fr-FR"/>
          </w:rPr>
          <w:t xml:space="preserve"> en tant qu</w:t>
        </w:r>
      </w:ins>
      <w:ins w:id="6" w:author="Jérôme HÖROLD" w:date="2019-05-14T11:21:00Z">
        <w:r w:rsidR="004336B5">
          <w:rPr>
            <w:rFonts w:ascii="Arial" w:hAnsi="Arial" w:cs="Arial"/>
            <w:sz w:val="20"/>
            <w:szCs w:val="20"/>
            <w:lang w:val="fr-FR"/>
          </w:rPr>
          <w:t>e délégué national en normalisation</w:t>
        </w:r>
      </w:ins>
      <w:ins w:id="7" w:author="Jérôme HÖROLD" w:date="2019-05-14T11:09:00Z">
        <w:r w:rsidRPr="00333FCC">
          <w:rPr>
            <w:rFonts w:ascii="Arial" w:hAnsi="Arial" w:cs="Arial"/>
            <w:sz w:val="20"/>
            <w:szCs w:val="20"/>
            <w:lang w:val="fr-FR"/>
          </w:rPr>
          <w:t xml:space="preserve"> au</w:t>
        </w:r>
      </w:ins>
      <w:ins w:id="8" w:author="Jérôme HÖROLD" w:date="2019-05-14T11:21:00Z">
        <w:r w:rsidR="004336B5">
          <w:rPr>
            <w:rFonts w:ascii="Arial" w:hAnsi="Arial" w:cs="Arial"/>
            <w:sz w:val="20"/>
            <w:szCs w:val="20"/>
            <w:lang w:val="fr-FR"/>
          </w:rPr>
          <w:t xml:space="preserve"> </w:t>
        </w:r>
      </w:ins>
      <w:ins w:id="9" w:author="Jérôme HÖROLD" w:date="2019-05-14T15:01:00Z">
        <w:r w:rsidR="00D470FF">
          <w:rPr>
            <w:rFonts w:ascii="Arial" w:hAnsi="Arial" w:cs="Arial"/>
            <w:sz w:val="20"/>
            <w:szCs w:val="20"/>
            <w:lang w:val="fr-FR"/>
          </w:rPr>
          <w:t>Luxembourg.</w:t>
        </w:r>
      </w:ins>
    </w:p>
    <w:p w:rsidR="00D470FF" w:rsidRPr="00166629" w:rsidRDefault="00D470FF" w:rsidP="00BE5BF2">
      <w:pPr>
        <w:autoSpaceDE w:val="0"/>
        <w:autoSpaceDN w:val="0"/>
        <w:adjustRightInd w:val="0"/>
        <w:rPr>
          <w:rFonts w:ascii="Arial" w:hAnsi="Arial" w:cs="Arial"/>
          <w:sz w:val="12"/>
          <w:szCs w:val="20"/>
          <w:lang w:val="fr-FR"/>
        </w:rPr>
      </w:pPr>
    </w:p>
    <w:p w:rsidR="00D470FF" w:rsidRPr="00166629" w:rsidRDefault="00D470FF" w:rsidP="00BE5BF2">
      <w:pPr>
        <w:autoSpaceDE w:val="0"/>
        <w:autoSpaceDN w:val="0"/>
        <w:adjustRightInd w:val="0"/>
        <w:rPr>
          <w:rFonts w:ascii="Arial" w:hAnsi="Arial" w:cs="Arial"/>
          <w:sz w:val="16"/>
          <w:szCs w:val="20"/>
          <w:lang w:val="fr-FR"/>
        </w:rPr>
      </w:pP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4"/>
      </w:tblGrid>
      <w:tr w:rsidR="00067898" w:rsidRPr="004809FD" w:rsidTr="00614CD1">
        <w:trPr>
          <w:cantSplit/>
          <w:trHeight w:val="585"/>
        </w:trPr>
        <w:tc>
          <w:tcPr>
            <w:tcW w:w="8704" w:type="dxa"/>
            <w:shd w:val="clear" w:color="auto" w:fill="auto"/>
            <w:vAlign w:val="center"/>
          </w:tcPr>
          <w:p w:rsidR="00067898" w:rsidRPr="00067898" w:rsidRDefault="00067898" w:rsidP="000678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67898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Le </w:t>
            </w:r>
            <w:r w:rsidR="00D36D47">
              <w:rPr>
                <w:rFonts w:ascii="Arial" w:hAnsi="Arial" w:cs="Arial"/>
                <w:b/>
                <w:sz w:val="20"/>
                <w:szCs w:val="20"/>
                <w:lang w:val="fr-FR"/>
              </w:rPr>
              <w:t>candidat souhaitant s’inscrire</w:t>
            </w:r>
            <w:r w:rsidRPr="00067898">
              <w:rPr>
                <w:rFonts w:ascii="Arial" w:hAnsi="Arial" w:cs="Arial"/>
                <w:b/>
                <w:sz w:val="20"/>
                <w:szCs w:val="20"/>
                <w:lang w:val="fr-FR"/>
              </w:rPr>
              <w:t>:</w:t>
            </w:r>
          </w:p>
          <w:p w:rsidR="00067898" w:rsidRPr="00CD2F87" w:rsidRDefault="00067898" w:rsidP="0006789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67898" w:rsidRPr="00CD2F87" w:rsidRDefault="00067898" w:rsidP="0006789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12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Nom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(s)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 xml:space="preserve"> et prénom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(s)</w:t>
            </w:r>
            <w:r w:rsidR="00D36D4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bookmarkStart w:id="10" w:name="_GoBack"/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bookmarkEnd w:id="10"/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Pr="00CD2F87" w:rsidRDefault="00067898" w:rsidP="0006789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12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F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onction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Pr="00CD2F87" w:rsidRDefault="00067898" w:rsidP="00D7547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60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D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ate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Default="00067898" w:rsidP="00D7547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before="240" w:after="60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S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ignature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:</w:t>
            </w:r>
          </w:p>
          <w:p w:rsidR="00067898" w:rsidRPr="00067898" w:rsidRDefault="00067898" w:rsidP="00614CD1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r w:rsidRPr="00CD2F8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(faire précéder de la mention « lu et approuvé »)</w:t>
            </w:r>
          </w:p>
        </w:tc>
      </w:tr>
    </w:tbl>
    <w:p w:rsidR="00BE5BF2" w:rsidRDefault="00BE5BF2" w:rsidP="00BE5BF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tbl>
      <w:tblPr>
        <w:tblW w:w="8704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4"/>
      </w:tblGrid>
      <w:tr w:rsidR="00067898" w:rsidRPr="001A0B94" w:rsidTr="00614CD1">
        <w:trPr>
          <w:cantSplit/>
          <w:trHeight w:val="585"/>
        </w:trPr>
        <w:tc>
          <w:tcPr>
            <w:tcW w:w="8704" w:type="dxa"/>
            <w:shd w:val="clear" w:color="auto" w:fill="auto"/>
            <w:vAlign w:val="center"/>
          </w:tcPr>
          <w:p w:rsidR="00067898" w:rsidRPr="00067898" w:rsidRDefault="00067898" w:rsidP="0006789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67898">
              <w:rPr>
                <w:rFonts w:ascii="Arial" w:hAnsi="Arial" w:cs="Arial"/>
                <w:b/>
                <w:sz w:val="20"/>
                <w:szCs w:val="20"/>
                <w:lang w:val="fr-FR"/>
              </w:rPr>
              <w:t>Approbation par la direction</w:t>
            </w:r>
            <w:r w:rsidRPr="00067898">
              <w:rPr>
                <w:rStyle w:val="FootnoteReference"/>
                <w:rFonts w:ascii="Arial" w:hAnsi="Arial" w:cs="Arial"/>
                <w:b/>
                <w:sz w:val="20"/>
                <w:szCs w:val="20"/>
                <w:lang w:val="fr-FR"/>
              </w:rPr>
              <w:footnoteReference w:id="2"/>
            </w:r>
            <w:r w:rsidRPr="00067898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de l’acteur éc</w:t>
            </w:r>
            <w:r w:rsidR="00D36D47">
              <w:rPr>
                <w:rFonts w:ascii="Arial" w:hAnsi="Arial" w:cs="Arial"/>
                <w:b/>
                <w:sz w:val="20"/>
                <w:szCs w:val="20"/>
                <w:lang w:val="fr-FR"/>
              </w:rPr>
              <w:t>onomique de tutelle du candidat</w:t>
            </w:r>
            <w:r w:rsidRPr="00067898">
              <w:rPr>
                <w:rFonts w:ascii="Arial" w:hAnsi="Arial" w:cs="Arial"/>
                <w:b/>
                <w:sz w:val="20"/>
                <w:szCs w:val="20"/>
                <w:lang w:val="fr-FR"/>
              </w:rPr>
              <w:t>:</w:t>
            </w:r>
          </w:p>
          <w:p w:rsidR="00067898" w:rsidRPr="00CD2F87" w:rsidRDefault="00067898" w:rsidP="00067898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</w:p>
          <w:p w:rsidR="00067898" w:rsidRPr="00CD2F87" w:rsidRDefault="00067898" w:rsidP="0006789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12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N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om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(s)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 xml:space="preserve"> et prénom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(s)</w:t>
            </w:r>
            <w:r w:rsidR="00D36D4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Pr="00CD2F87" w:rsidRDefault="00067898" w:rsidP="0006789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12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F</w:t>
            </w:r>
            <w:r w:rsidR="00D36D4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onction</w:t>
            </w:r>
            <w:r w:rsidR="00D36D4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Pr="00CD2F87" w:rsidRDefault="00067898" w:rsidP="00067898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72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D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ate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ab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instrText xml:space="preserve"> FORMTEXT </w:instrTex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separate"/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t> </w:t>
            </w:r>
            <w:r w:rsidRPr="00CD2F87">
              <w:rPr>
                <w:rFonts w:cs="Arial"/>
                <w:bCs/>
                <w:i w:val="0"/>
                <w:iCs/>
                <w:snapToGrid w:val="0"/>
                <w:color w:val="auto"/>
                <w:sz w:val="20"/>
                <w:lang w:val="fr-FR" w:eastAsia="sv-SE"/>
              </w:rPr>
              <w:fldChar w:fldCharType="end"/>
            </w:r>
          </w:p>
          <w:p w:rsidR="00067898" w:rsidRPr="00333FCC" w:rsidRDefault="00067898" w:rsidP="00333FCC">
            <w:pPr>
              <w:pStyle w:val="Repl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520"/>
              </w:tabs>
              <w:spacing w:after="360"/>
              <w:ind w:left="0" w:right="34" w:firstLine="0"/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</w:pP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S</w:t>
            </w:r>
            <w:r w:rsidRPr="00CD2F87"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ignature</w:t>
            </w:r>
            <w:r>
              <w:rPr>
                <w:rFonts w:cs="Arial"/>
                <w:i w:val="0"/>
                <w:iCs/>
                <w:snapToGrid w:val="0"/>
                <w:color w:val="auto"/>
                <w:sz w:val="20"/>
                <w:lang w:val="fr-FR" w:eastAsia="sv-SE"/>
              </w:rPr>
              <w:t>:</w:t>
            </w:r>
          </w:p>
        </w:tc>
      </w:tr>
    </w:tbl>
    <w:p w:rsidR="00616BC0" w:rsidRPr="00D75478" w:rsidRDefault="00616BC0" w:rsidP="00333FCC">
      <w:pPr>
        <w:jc w:val="center"/>
        <w:rPr>
          <w:rFonts w:ascii="Arial" w:hAnsi="Arial" w:cs="Arial"/>
          <w:sz w:val="10"/>
          <w:lang w:val="fr-FR"/>
        </w:rPr>
      </w:pPr>
    </w:p>
    <w:sectPr w:rsidR="00616BC0" w:rsidRPr="00D75478" w:rsidSect="00DB58CA">
      <w:headerReference w:type="default" r:id="rId9"/>
      <w:footerReference w:type="default" r:id="rId10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2F" w:rsidRDefault="0077312F">
      <w:r>
        <w:separator/>
      </w:r>
    </w:p>
  </w:endnote>
  <w:endnote w:type="continuationSeparator" w:id="0">
    <w:p w:rsidR="0077312F" w:rsidRDefault="0077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8B" w:rsidRDefault="00736B8B" w:rsidP="001801BA">
    <w:pPr>
      <w:pStyle w:val="Footer"/>
      <w:jc w:val="center"/>
      <w:rPr>
        <w:rFonts w:ascii="Arial" w:hAnsi="Arial" w:cs="Arial"/>
        <w:sz w:val="16"/>
        <w:szCs w:val="16"/>
        <w:lang w:val="fr-CH"/>
      </w:rPr>
    </w:pPr>
    <w:r w:rsidRPr="009264BD">
      <w:rPr>
        <w:rFonts w:ascii="Arial" w:hAnsi="Arial" w:cs="Arial"/>
        <w:sz w:val="16"/>
        <w:szCs w:val="16"/>
        <w:lang w:val="fr-CH"/>
      </w:rPr>
      <w:t>La version à jour de ce document est disponible sur</w:t>
    </w:r>
    <w:r>
      <w:rPr>
        <w:rFonts w:ascii="Arial" w:hAnsi="Arial" w:cs="Arial"/>
        <w:sz w:val="16"/>
        <w:szCs w:val="16"/>
        <w:lang w:val="fr-CH"/>
      </w:rPr>
      <w:t xml:space="preserve"> </w:t>
    </w:r>
    <w:r w:rsidR="00827D95">
      <w:rPr>
        <w:rFonts w:ascii="Arial" w:hAnsi="Arial" w:cs="Arial"/>
        <w:sz w:val="16"/>
        <w:szCs w:val="16"/>
        <w:lang w:val="fr-CH"/>
      </w:rPr>
      <w:t>www.portail-qualite.lu</w:t>
    </w:r>
  </w:p>
  <w:p w:rsidR="00736B8B" w:rsidRPr="00211147" w:rsidRDefault="00736B8B" w:rsidP="001801BA">
    <w:pPr>
      <w:pStyle w:val="Footer"/>
      <w:jc w:val="center"/>
      <w:rPr>
        <w:rFonts w:ascii="Arial" w:hAnsi="Arial" w:cs="Arial"/>
        <w:sz w:val="16"/>
        <w:szCs w:val="16"/>
        <w:lang w:val="fr-CH"/>
      </w:rPr>
    </w:pPr>
    <w:r w:rsidRPr="009264BD">
      <w:rPr>
        <w:rFonts w:ascii="Arial" w:hAnsi="Arial" w:cs="Arial"/>
        <w:sz w:val="16"/>
        <w:szCs w:val="16"/>
        <w:lang w:val="fr-CH"/>
      </w:rPr>
      <w:t>Les versions imprimées ne sont pas gérées</w:t>
    </w:r>
    <w:r>
      <w:rPr>
        <w:rFonts w:ascii="Arial" w:hAnsi="Arial" w:cs="Arial"/>
        <w:sz w:val="16"/>
        <w:szCs w:val="16"/>
        <w:lang w:val="fr-CH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2F" w:rsidRDefault="0077312F">
      <w:r>
        <w:separator/>
      </w:r>
    </w:p>
  </w:footnote>
  <w:footnote w:type="continuationSeparator" w:id="0">
    <w:p w:rsidR="0077312F" w:rsidRDefault="0077312F">
      <w:r>
        <w:continuationSeparator/>
      </w:r>
    </w:p>
  </w:footnote>
  <w:footnote w:id="1">
    <w:p w:rsidR="003B40C7" w:rsidRPr="003B40C7" w:rsidRDefault="003B40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A0D3D">
        <w:rPr>
          <w:rFonts w:ascii="Arial" w:hAnsi="Arial" w:cs="Arial"/>
          <w:sz w:val="16"/>
          <w:szCs w:val="16"/>
        </w:rPr>
        <w:t>National (ILNAS) ;</w:t>
      </w:r>
      <w:r w:rsidR="001A0D3D" w:rsidRPr="001A0D3D">
        <w:rPr>
          <w:rFonts w:ascii="Arial" w:hAnsi="Arial" w:cs="Arial"/>
          <w:sz w:val="16"/>
          <w:szCs w:val="16"/>
        </w:rPr>
        <w:t xml:space="preserve"> europée</w:t>
      </w:r>
      <w:r w:rsidRPr="001A0D3D">
        <w:rPr>
          <w:rFonts w:ascii="Arial" w:hAnsi="Arial" w:cs="Arial"/>
          <w:sz w:val="16"/>
          <w:szCs w:val="16"/>
        </w:rPr>
        <w:t>n (CEN, CENELEC) ; international (ISO, IEC, ISO/IEC)</w:t>
      </w:r>
    </w:p>
  </w:footnote>
  <w:footnote w:id="2">
    <w:p w:rsidR="00067898" w:rsidRPr="00067898" w:rsidRDefault="000678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67898">
        <w:rPr>
          <w:rFonts w:ascii="Arial" w:hAnsi="Arial" w:cs="Arial"/>
          <w:sz w:val="16"/>
          <w:szCs w:val="16"/>
        </w:rPr>
        <w:t>Le signataire doit être dûment autorisé à engager l’acteur économique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90" w:type="pct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09"/>
      <w:gridCol w:w="4415"/>
      <w:gridCol w:w="2659"/>
    </w:tblGrid>
    <w:tr w:rsidR="000719C6" w:rsidRPr="00360160" w:rsidTr="003E4B7A">
      <w:trPr>
        <w:trHeight w:val="346"/>
      </w:trPr>
      <w:tc>
        <w:tcPr>
          <w:tcW w:w="1190" w:type="pct"/>
          <w:vMerge w:val="restart"/>
          <w:shd w:val="clear" w:color="auto" w:fill="auto"/>
          <w:vAlign w:val="center"/>
        </w:tcPr>
        <w:p w:rsidR="000719C6" w:rsidRDefault="00A16489" w:rsidP="008E5516">
          <w:pPr>
            <w:pStyle w:val="Header"/>
            <w:jc w:val="center"/>
          </w:pPr>
          <w:r w:rsidRPr="00360160">
            <w:rPr>
              <w:noProof/>
              <w:lang w:val="fr-FR" w:eastAsia="fr-FR"/>
            </w:rPr>
            <w:drawing>
              <wp:inline distT="0" distB="0" distL="0" distR="0">
                <wp:extent cx="914400" cy="284480"/>
                <wp:effectExtent l="0" t="0" r="0" b="0"/>
                <wp:docPr id="9" name="Picture 1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0" w:type="pct"/>
          <w:gridSpan w:val="2"/>
          <w:vAlign w:val="center"/>
        </w:tcPr>
        <w:p w:rsidR="000719C6" w:rsidRPr="009611E7" w:rsidRDefault="000719C6" w:rsidP="008E5516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  <w:lang w:val="fr-FR"/>
            </w:rPr>
          </w:pPr>
          <w:r>
            <w:rPr>
              <w:rFonts w:ascii="Arial" w:hAnsi="Arial" w:cs="Arial"/>
              <w:b/>
              <w:sz w:val="22"/>
              <w:szCs w:val="22"/>
              <w:lang w:val="fr-FR"/>
            </w:rPr>
            <w:t>Processus Normalisation</w:t>
          </w:r>
        </w:p>
      </w:tc>
    </w:tr>
    <w:tr w:rsidR="000719C6" w:rsidRPr="004809FD" w:rsidTr="003E4B7A">
      <w:trPr>
        <w:trHeight w:val="454"/>
      </w:trPr>
      <w:tc>
        <w:tcPr>
          <w:tcW w:w="1190" w:type="pct"/>
          <w:vMerge/>
          <w:shd w:val="clear" w:color="auto" w:fill="auto"/>
          <w:vAlign w:val="center"/>
        </w:tcPr>
        <w:p w:rsidR="000719C6" w:rsidRPr="00DD680C" w:rsidRDefault="000719C6" w:rsidP="008E5516">
          <w:pPr>
            <w:pStyle w:val="Header"/>
            <w:jc w:val="center"/>
            <w:rPr>
              <w:lang w:val="fr-FR"/>
            </w:rPr>
          </w:pPr>
        </w:p>
      </w:tc>
      <w:tc>
        <w:tcPr>
          <w:tcW w:w="3810" w:type="pct"/>
          <w:gridSpan w:val="2"/>
          <w:vAlign w:val="bottom"/>
        </w:tcPr>
        <w:p w:rsidR="000719C6" w:rsidRPr="00D44219" w:rsidRDefault="000719C6" w:rsidP="00224A42">
          <w:pPr>
            <w:pStyle w:val="Header"/>
            <w:jc w:val="center"/>
            <w:rPr>
              <w:rFonts w:ascii="Arial" w:hAnsi="Arial" w:cs="Arial"/>
              <w:b/>
              <w:bCs/>
              <w:sz w:val="22"/>
              <w:szCs w:val="22"/>
              <w:lang w:val="fr-FR" w:eastAsia="fr-FR"/>
            </w:rPr>
          </w:pPr>
          <w:r w:rsidRPr="000E31B9">
            <w:rPr>
              <w:rFonts w:ascii="Arial" w:hAnsi="Arial" w:cs="Arial"/>
              <w:b/>
              <w:sz w:val="22"/>
              <w:szCs w:val="22"/>
              <w:lang w:val="fr-FR"/>
            </w:rPr>
            <w:t>ILNAS/OLN/F001</w:t>
          </w:r>
          <w:r w:rsidR="00B065AE">
            <w:rPr>
              <w:rFonts w:ascii="Arial" w:hAnsi="Arial" w:cs="Arial"/>
              <w:b/>
              <w:sz w:val="22"/>
              <w:szCs w:val="22"/>
              <w:lang w:val="fr-FR"/>
            </w:rPr>
            <w:t>a</w:t>
          </w:r>
          <w:r w:rsidR="00FA2276" w:rsidRPr="00FA2276">
            <w:rPr>
              <w:rFonts w:ascii="Arial" w:hAnsi="Arial" w:cs="Arial"/>
              <w:b/>
              <w:i/>
              <w:sz w:val="20"/>
              <w:szCs w:val="20"/>
              <w:lang w:val="fr-FR"/>
            </w:rPr>
            <w:t xml:space="preserve"> – </w:t>
          </w:r>
          <w:r w:rsidRPr="000E31B9">
            <w:rPr>
              <w:rFonts w:ascii="Arial" w:hAnsi="Arial" w:cs="Arial"/>
              <w:b/>
              <w:sz w:val="22"/>
              <w:szCs w:val="22"/>
              <w:lang w:val="fr-FR"/>
            </w:rPr>
            <w:t>Demande d’inscription à un comité technique de</w:t>
          </w:r>
          <w:r w:rsidR="00224A42">
            <w:rPr>
              <w:rFonts w:ascii="Arial" w:hAnsi="Arial" w:cs="Arial"/>
              <w:b/>
              <w:sz w:val="22"/>
              <w:szCs w:val="22"/>
              <w:lang w:val="fr-FR"/>
            </w:rPr>
            <w:t xml:space="preserve"> </w:t>
          </w:r>
          <w:r w:rsidRPr="000E31B9">
            <w:rPr>
              <w:rFonts w:ascii="Arial" w:hAnsi="Arial" w:cs="Arial"/>
              <w:b/>
              <w:sz w:val="22"/>
              <w:szCs w:val="22"/>
              <w:lang w:val="fr-FR"/>
            </w:rPr>
            <w:t>normalisation</w:t>
          </w:r>
          <w:r w:rsidR="003E4B7A">
            <w:rPr>
              <w:rFonts w:ascii="Arial" w:hAnsi="Arial" w:cs="Arial"/>
              <w:b/>
              <w:sz w:val="22"/>
              <w:szCs w:val="22"/>
              <w:lang w:val="fr-FR"/>
            </w:rPr>
            <w:t xml:space="preserve"> </w:t>
          </w:r>
          <w:r w:rsidR="003E4B7A" w:rsidRPr="003E4B7A">
            <w:rPr>
              <w:rFonts w:ascii="Arial" w:hAnsi="Arial" w:cs="Arial"/>
              <w:b/>
              <w:sz w:val="22"/>
              <w:szCs w:val="22"/>
              <w:lang w:val="fr-FR"/>
            </w:rPr>
            <w:t>(ou modification de données personnelles d’une inscription existante)</w:t>
          </w:r>
        </w:p>
      </w:tc>
    </w:tr>
    <w:tr w:rsidR="000719C6" w:rsidRPr="00524748" w:rsidTr="003E4B7A">
      <w:trPr>
        <w:trHeight w:val="352"/>
      </w:trPr>
      <w:tc>
        <w:tcPr>
          <w:tcW w:w="1190" w:type="pct"/>
          <w:shd w:val="clear" w:color="auto" w:fill="auto"/>
          <w:vAlign w:val="center"/>
        </w:tcPr>
        <w:p w:rsidR="00ED0DC1" w:rsidRDefault="00107A82" w:rsidP="00107A82">
          <w:pPr>
            <w:pStyle w:val="Header"/>
            <w:rPr>
              <w:rFonts w:ascii="Arial" w:hAnsi="Arial" w:cs="Arial"/>
              <w:sz w:val="20"/>
              <w:szCs w:val="20"/>
              <w:lang w:val="fr-FR"/>
            </w:rPr>
          </w:pPr>
          <w:r>
            <w:rPr>
              <w:rFonts w:ascii="Arial" w:hAnsi="Arial" w:cs="Arial"/>
              <w:sz w:val="20"/>
              <w:szCs w:val="20"/>
              <w:lang w:val="fr-FR"/>
            </w:rPr>
            <w:t>Approuvé par :</w:t>
          </w:r>
        </w:p>
        <w:p w:rsidR="00107A82" w:rsidRPr="009611E7" w:rsidRDefault="00107A82" w:rsidP="00107A82">
          <w:pPr>
            <w:pStyle w:val="Header"/>
            <w:rPr>
              <w:sz w:val="20"/>
              <w:szCs w:val="20"/>
              <w:lang w:val="fr-FR"/>
            </w:rPr>
          </w:pPr>
          <w:r>
            <w:rPr>
              <w:rFonts w:ascii="Arial" w:hAnsi="Arial" w:cs="Arial"/>
              <w:sz w:val="20"/>
              <w:szCs w:val="20"/>
              <w:lang w:val="fr-FR"/>
            </w:rPr>
            <w:t>Jérôme Hoerold</w:t>
          </w:r>
        </w:p>
      </w:tc>
      <w:tc>
        <w:tcPr>
          <w:tcW w:w="2378" w:type="pct"/>
          <w:vAlign w:val="center"/>
        </w:tcPr>
        <w:p w:rsidR="000719C6" w:rsidRPr="009611E7" w:rsidRDefault="000719C6" w:rsidP="00FC4F17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fr-FR"/>
            </w:rPr>
          </w:pPr>
          <w:r w:rsidRPr="009611E7">
            <w:rPr>
              <w:rFonts w:ascii="Arial" w:hAnsi="Arial" w:cs="Arial"/>
              <w:sz w:val="20"/>
              <w:szCs w:val="20"/>
              <w:lang w:val="fr-FR"/>
            </w:rPr>
            <w:t xml:space="preserve">Version </w:t>
          </w:r>
          <w:r w:rsidR="004D7095">
            <w:rPr>
              <w:rFonts w:ascii="Arial" w:hAnsi="Arial" w:cs="Arial"/>
              <w:sz w:val="20"/>
              <w:szCs w:val="20"/>
              <w:lang w:val="fr-FR"/>
            </w:rPr>
            <w:t>07</w:t>
          </w:r>
          <w:r w:rsidR="00524748">
            <w:rPr>
              <w:rFonts w:ascii="Arial" w:hAnsi="Arial" w:cs="Arial"/>
              <w:sz w:val="20"/>
              <w:szCs w:val="20"/>
              <w:lang w:val="fr-FR"/>
            </w:rPr>
            <w:t>.</w:t>
          </w:r>
          <w:r w:rsidR="00FC4F17">
            <w:rPr>
              <w:rFonts w:ascii="Arial" w:hAnsi="Arial" w:cs="Arial"/>
              <w:sz w:val="20"/>
              <w:szCs w:val="20"/>
              <w:lang w:val="fr-FR"/>
            </w:rPr>
            <w:t>2</w:t>
          </w:r>
          <w:r w:rsidR="004D7095">
            <w:rPr>
              <w:rFonts w:ascii="Arial" w:hAnsi="Arial" w:cs="Arial"/>
              <w:sz w:val="20"/>
              <w:szCs w:val="20"/>
              <w:lang w:val="fr-FR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fr-FR"/>
            </w:rPr>
            <w:t xml:space="preserve">– </w:t>
          </w:r>
          <w:r w:rsidR="00FC4F17">
            <w:rPr>
              <w:rFonts w:ascii="Arial" w:hAnsi="Arial" w:cs="Arial"/>
              <w:sz w:val="20"/>
              <w:szCs w:val="20"/>
              <w:lang w:val="fr-FR"/>
            </w:rPr>
            <w:t>14</w:t>
          </w:r>
          <w:r w:rsidR="00107A82">
            <w:rPr>
              <w:rFonts w:ascii="Arial" w:hAnsi="Arial" w:cs="Arial"/>
              <w:sz w:val="20"/>
              <w:szCs w:val="20"/>
              <w:lang w:val="fr-FR"/>
            </w:rPr>
            <w:t>.</w:t>
          </w:r>
          <w:r w:rsidR="00FC4F17">
            <w:rPr>
              <w:rFonts w:ascii="Arial" w:hAnsi="Arial" w:cs="Arial"/>
              <w:sz w:val="20"/>
              <w:szCs w:val="20"/>
              <w:lang w:val="fr-FR"/>
            </w:rPr>
            <w:t>05</w:t>
          </w:r>
          <w:r w:rsidR="00ED0DC1">
            <w:rPr>
              <w:rFonts w:ascii="Arial" w:hAnsi="Arial" w:cs="Arial"/>
              <w:sz w:val="20"/>
              <w:szCs w:val="20"/>
              <w:lang w:val="fr-FR"/>
            </w:rPr>
            <w:t>.</w:t>
          </w:r>
          <w:r w:rsidR="00FC4F17">
            <w:rPr>
              <w:rFonts w:ascii="Arial" w:hAnsi="Arial" w:cs="Arial"/>
              <w:sz w:val="20"/>
              <w:szCs w:val="20"/>
              <w:lang w:val="fr-FR"/>
            </w:rPr>
            <w:t>2019</w:t>
          </w:r>
        </w:p>
      </w:tc>
      <w:tc>
        <w:tcPr>
          <w:tcW w:w="1432" w:type="pct"/>
          <w:vAlign w:val="center"/>
        </w:tcPr>
        <w:p w:rsidR="000719C6" w:rsidRPr="009611E7" w:rsidRDefault="000719C6" w:rsidP="008E5516">
          <w:pPr>
            <w:pStyle w:val="Header"/>
            <w:ind w:left="71"/>
            <w:jc w:val="center"/>
            <w:rPr>
              <w:rFonts w:ascii="Arial" w:hAnsi="Arial" w:cs="Arial"/>
              <w:sz w:val="20"/>
              <w:szCs w:val="20"/>
              <w:lang w:val="fr-FR"/>
            </w:rPr>
          </w:pPr>
          <w:r w:rsidRPr="00B670A4">
            <w:rPr>
              <w:rFonts w:ascii="Arial" w:hAnsi="Arial" w:cs="Arial"/>
              <w:sz w:val="20"/>
              <w:szCs w:val="20"/>
              <w:lang w:val="fr-FR"/>
            </w:rPr>
            <w:t xml:space="preserve">Page </w:t>
          </w:r>
          <w:r w:rsidRPr="00A06B1E">
            <w:rPr>
              <w:rFonts w:ascii="Arial" w:hAnsi="Arial" w:cs="Arial"/>
              <w:sz w:val="20"/>
              <w:szCs w:val="20"/>
            </w:rPr>
            <w:fldChar w:fldCharType="begin"/>
          </w:r>
          <w:r w:rsidRPr="00B670A4">
            <w:rPr>
              <w:rFonts w:ascii="Arial" w:hAnsi="Arial" w:cs="Arial"/>
              <w:sz w:val="20"/>
              <w:szCs w:val="20"/>
              <w:lang w:val="fr-FR"/>
            </w:rPr>
            <w:instrText xml:space="preserve"> PAGE </w:instrText>
          </w:r>
          <w:r w:rsidRPr="00A06B1E">
            <w:rPr>
              <w:rFonts w:ascii="Arial" w:hAnsi="Arial" w:cs="Arial"/>
              <w:sz w:val="20"/>
              <w:szCs w:val="20"/>
            </w:rPr>
            <w:fldChar w:fldCharType="separate"/>
          </w:r>
          <w:r w:rsidR="004809FD">
            <w:rPr>
              <w:rFonts w:ascii="Arial" w:hAnsi="Arial" w:cs="Arial"/>
              <w:noProof/>
              <w:sz w:val="20"/>
              <w:szCs w:val="20"/>
              <w:lang w:val="fr-FR"/>
            </w:rPr>
            <w:t>7</w:t>
          </w:r>
          <w:r w:rsidRPr="00A06B1E">
            <w:rPr>
              <w:rFonts w:ascii="Arial" w:hAnsi="Arial" w:cs="Arial"/>
              <w:sz w:val="20"/>
              <w:szCs w:val="20"/>
            </w:rPr>
            <w:fldChar w:fldCharType="end"/>
          </w:r>
          <w:r w:rsidRPr="00B670A4">
            <w:rPr>
              <w:rFonts w:ascii="Arial" w:hAnsi="Arial" w:cs="Arial"/>
              <w:sz w:val="20"/>
              <w:szCs w:val="20"/>
              <w:lang w:val="fr-FR"/>
            </w:rPr>
            <w:t xml:space="preserve"> de </w:t>
          </w:r>
          <w:r w:rsidRPr="00A06B1E">
            <w:rPr>
              <w:rFonts w:ascii="Arial" w:hAnsi="Arial" w:cs="Arial"/>
              <w:sz w:val="20"/>
              <w:szCs w:val="20"/>
            </w:rPr>
            <w:fldChar w:fldCharType="begin"/>
          </w:r>
          <w:r w:rsidRPr="00B670A4">
            <w:rPr>
              <w:rFonts w:ascii="Arial" w:hAnsi="Arial" w:cs="Arial"/>
              <w:sz w:val="20"/>
              <w:szCs w:val="20"/>
              <w:lang w:val="fr-FR"/>
            </w:rPr>
            <w:instrText xml:space="preserve"> NUMPAGES </w:instrText>
          </w:r>
          <w:r w:rsidRPr="00A06B1E">
            <w:rPr>
              <w:rFonts w:ascii="Arial" w:hAnsi="Arial" w:cs="Arial"/>
              <w:sz w:val="20"/>
              <w:szCs w:val="20"/>
            </w:rPr>
            <w:fldChar w:fldCharType="separate"/>
          </w:r>
          <w:r w:rsidR="004809FD">
            <w:rPr>
              <w:rFonts w:ascii="Arial" w:hAnsi="Arial" w:cs="Arial"/>
              <w:noProof/>
              <w:sz w:val="20"/>
              <w:szCs w:val="20"/>
              <w:lang w:val="fr-FR"/>
            </w:rPr>
            <w:t>7</w:t>
          </w:r>
          <w:r w:rsidRPr="00A06B1E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8E6B10" w:rsidRPr="00B670A4" w:rsidRDefault="008E6B10" w:rsidP="00001858">
    <w:pPr>
      <w:pStyle w:val="Header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341A"/>
    <w:multiLevelType w:val="hybridMultilevel"/>
    <w:tmpl w:val="1A02070A"/>
    <w:lvl w:ilvl="0" w:tplc="3AD43E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0625B"/>
    <w:multiLevelType w:val="hybridMultilevel"/>
    <w:tmpl w:val="EC0057E4"/>
    <w:lvl w:ilvl="0" w:tplc="E6AE20D2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60E57"/>
    <w:multiLevelType w:val="hybridMultilevel"/>
    <w:tmpl w:val="B1D4C1CC"/>
    <w:lvl w:ilvl="0" w:tplc="430E06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D0045"/>
    <w:multiLevelType w:val="singleLevel"/>
    <w:tmpl w:val="87F405B2"/>
    <w:lvl w:ilvl="0">
      <w:numFmt w:val="bullet"/>
      <w:pStyle w:val="Heading3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75C67EA3"/>
    <w:multiLevelType w:val="hybridMultilevel"/>
    <w:tmpl w:val="05F2537A"/>
    <w:lvl w:ilvl="0" w:tplc="A3CA2A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3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érôme HÖROLD">
    <w15:presenceInfo w15:providerId="AD" w15:userId="S-1-5-21-3210268068-3955779823-4248853682-40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gkhb8QA8LRHkfnWGre1AzenZ8TOLwt2UYXjpnFQnYFjvyNZ7rtunOwNp/lMRFxf35B1ceiHjWS/jklssK9b9A==" w:salt="OtpBdjygT48q5dqtAqSFAQ==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5D"/>
    <w:rsid w:val="00001858"/>
    <w:rsid w:val="00004F8B"/>
    <w:rsid w:val="000074F9"/>
    <w:rsid w:val="000175BE"/>
    <w:rsid w:val="00047BCA"/>
    <w:rsid w:val="0005420A"/>
    <w:rsid w:val="00057868"/>
    <w:rsid w:val="00062C10"/>
    <w:rsid w:val="000658A5"/>
    <w:rsid w:val="00066A1D"/>
    <w:rsid w:val="00067898"/>
    <w:rsid w:val="00071086"/>
    <w:rsid w:val="000719C6"/>
    <w:rsid w:val="00076E63"/>
    <w:rsid w:val="00077B21"/>
    <w:rsid w:val="00090AAD"/>
    <w:rsid w:val="00096A10"/>
    <w:rsid w:val="000B4D27"/>
    <w:rsid w:val="000E3FBC"/>
    <w:rsid w:val="000E415A"/>
    <w:rsid w:val="000E7B71"/>
    <w:rsid w:val="00107A82"/>
    <w:rsid w:val="00125FD7"/>
    <w:rsid w:val="00146524"/>
    <w:rsid w:val="00155473"/>
    <w:rsid w:val="00165ACE"/>
    <w:rsid w:val="00166432"/>
    <w:rsid w:val="00166629"/>
    <w:rsid w:val="001743E8"/>
    <w:rsid w:val="00174601"/>
    <w:rsid w:val="0017463D"/>
    <w:rsid w:val="001801BA"/>
    <w:rsid w:val="00184459"/>
    <w:rsid w:val="00184B29"/>
    <w:rsid w:val="001950BB"/>
    <w:rsid w:val="001A0B94"/>
    <w:rsid w:val="001A0D3D"/>
    <w:rsid w:val="001A489D"/>
    <w:rsid w:val="001A748C"/>
    <w:rsid w:val="001C1537"/>
    <w:rsid w:val="001D3533"/>
    <w:rsid w:val="001D4CBB"/>
    <w:rsid w:val="00211147"/>
    <w:rsid w:val="00211E5B"/>
    <w:rsid w:val="002152B5"/>
    <w:rsid w:val="00224A42"/>
    <w:rsid w:val="00243405"/>
    <w:rsid w:val="0026197E"/>
    <w:rsid w:val="00263408"/>
    <w:rsid w:val="0026440B"/>
    <w:rsid w:val="00272BED"/>
    <w:rsid w:val="00273915"/>
    <w:rsid w:val="002843F4"/>
    <w:rsid w:val="00287469"/>
    <w:rsid w:val="00295B14"/>
    <w:rsid w:val="002B1CA1"/>
    <w:rsid w:val="002B6EBD"/>
    <w:rsid w:val="002C3D86"/>
    <w:rsid w:val="002D517D"/>
    <w:rsid w:val="002D533C"/>
    <w:rsid w:val="002D762C"/>
    <w:rsid w:val="002E0248"/>
    <w:rsid w:val="002E24C2"/>
    <w:rsid w:val="002E6447"/>
    <w:rsid w:val="002E74CC"/>
    <w:rsid w:val="002F4492"/>
    <w:rsid w:val="00333122"/>
    <w:rsid w:val="00333FCC"/>
    <w:rsid w:val="0033690D"/>
    <w:rsid w:val="0034010C"/>
    <w:rsid w:val="00341F64"/>
    <w:rsid w:val="00343CBF"/>
    <w:rsid w:val="003801C3"/>
    <w:rsid w:val="00386084"/>
    <w:rsid w:val="003A21AB"/>
    <w:rsid w:val="003A2941"/>
    <w:rsid w:val="003A29F2"/>
    <w:rsid w:val="003B1764"/>
    <w:rsid w:val="003B40C7"/>
    <w:rsid w:val="003B5429"/>
    <w:rsid w:val="003C78E3"/>
    <w:rsid w:val="003D2619"/>
    <w:rsid w:val="003E00A7"/>
    <w:rsid w:val="003E4B7A"/>
    <w:rsid w:val="003F4041"/>
    <w:rsid w:val="0041603F"/>
    <w:rsid w:val="00421760"/>
    <w:rsid w:val="00426C25"/>
    <w:rsid w:val="004336B5"/>
    <w:rsid w:val="004436FE"/>
    <w:rsid w:val="00460A68"/>
    <w:rsid w:val="00474A76"/>
    <w:rsid w:val="004809FD"/>
    <w:rsid w:val="00485DEB"/>
    <w:rsid w:val="00486B08"/>
    <w:rsid w:val="00496125"/>
    <w:rsid w:val="0049715C"/>
    <w:rsid w:val="004A3EA7"/>
    <w:rsid w:val="004C0D51"/>
    <w:rsid w:val="004D7095"/>
    <w:rsid w:val="004E4E4D"/>
    <w:rsid w:val="004F67FA"/>
    <w:rsid w:val="00524748"/>
    <w:rsid w:val="00552C60"/>
    <w:rsid w:val="0056223B"/>
    <w:rsid w:val="005679CC"/>
    <w:rsid w:val="0057629A"/>
    <w:rsid w:val="00580A66"/>
    <w:rsid w:val="00582B89"/>
    <w:rsid w:val="0059346F"/>
    <w:rsid w:val="005A1349"/>
    <w:rsid w:val="005A7A0A"/>
    <w:rsid w:val="005B1903"/>
    <w:rsid w:val="005B48FD"/>
    <w:rsid w:val="005C6B82"/>
    <w:rsid w:val="005C6E7A"/>
    <w:rsid w:val="005E367B"/>
    <w:rsid w:val="005E4CB4"/>
    <w:rsid w:val="00603BA3"/>
    <w:rsid w:val="00616BC0"/>
    <w:rsid w:val="00623D1A"/>
    <w:rsid w:val="00625472"/>
    <w:rsid w:val="00625EDE"/>
    <w:rsid w:val="006379A0"/>
    <w:rsid w:val="00642009"/>
    <w:rsid w:val="00644081"/>
    <w:rsid w:val="00654BBA"/>
    <w:rsid w:val="006669B0"/>
    <w:rsid w:val="006741A5"/>
    <w:rsid w:val="00674E70"/>
    <w:rsid w:val="00682BD8"/>
    <w:rsid w:val="006A39C4"/>
    <w:rsid w:val="006B74BC"/>
    <w:rsid w:val="006D28F6"/>
    <w:rsid w:val="006E6C0E"/>
    <w:rsid w:val="006F0ADE"/>
    <w:rsid w:val="006F27C1"/>
    <w:rsid w:val="006F6408"/>
    <w:rsid w:val="007144AB"/>
    <w:rsid w:val="00720502"/>
    <w:rsid w:val="00721208"/>
    <w:rsid w:val="007233E8"/>
    <w:rsid w:val="00736B8B"/>
    <w:rsid w:val="00740C52"/>
    <w:rsid w:val="0074310C"/>
    <w:rsid w:val="00764A5E"/>
    <w:rsid w:val="00766690"/>
    <w:rsid w:val="0077312F"/>
    <w:rsid w:val="007759FA"/>
    <w:rsid w:val="007800E3"/>
    <w:rsid w:val="00781C02"/>
    <w:rsid w:val="007823A2"/>
    <w:rsid w:val="0079059C"/>
    <w:rsid w:val="00794559"/>
    <w:rsid w:val="007A101E"/>
    <w:rsid w:val="007A3F09"/>
    <w:rsid w:val="007C1AA3"/>
    <w:rsid w:val="007D1206"/>
    <w:rsid w:val="007E0558"/>
    <w:rsid w:val="007F5F69"/>
    <w:rsid w:val="00807442"/>
    <w:rsid w:val="00815144"/>
    <w:rsid w:val="0082082B"/>
    <w:rsid w:val="00827D95"/>
    <w:rsid w:val="008309E0"/>
    <w:rsid w:val="00830D6E"/>
    <w:rsid w:val="0083575D"/>
    <w:rsid w:val="0083787E"/>
    <w:rsid w:val="00894B89"/>
    <w:rsid w:val="008A0629"/>
    <w:rsid w:val="008A73E4"/>
    <w:rsid w:val="008B43FF"/>
    <w:rsid w:val="008C344E"/>
    <w:rsid w:val="008C55B5"/>
    <w:rsid w:val="008D56BF"/>
    <w:rsid w:val="008D7515"/>
    <w:rsid w:val="008E4E0F"/>
    <w:rsid w:val="008E5516"/>
    <w:rsid w:val="008E5923"/>
    <w:rsid w:val="008E6B10"/>
    <w:rsid w:val="008F0108"/>
    <w:rsid w:val="008F083C"/>
    <w:rsid w:val="00923344"/>
    <w:rsid w:val="00927019"/>
    <w:rsid w:val="0094761F"/>
    <w:rsid w:val="0095763E"/>
    <w:rsid w:val="0096677C"/>
    <w:rsid w:val="009841B7"/>
    <w:rsid w:val="00994965"/>
    <w:rsid w:val="009A1735"/>
    <w:rsid w:val="009B177B"/>
    <w:rsid w:val="009B588B"/>
    <w:rsid w:val="009C60A1"/>
    <w:rsid w:val="009C73EC"/>
    <w:rsid w:val="009D1891"/>
    <w:rsid w:val="009D210E"/>
    <w:rsid w:val="009D5378"/>
    <w:rsid w:val="009D668D"/>
    <w:rsid w:val="009E6E77"/>
    <w:rsid w:val="009F6951"/>
    <w:rsid w:val="00A04967"/>
    <w:rsid w:val="00A06B1E"/>
    <w:rsid w:val="00A10CAA"/>
    <w:rsid w:val="00A15EF0"/>
    <w:rsid w:val="00A16489"/>
    <w:rsid w:val="00A214E7"/>
    <w:rsid w:val="00A27457"/>
    <w:rsid w:val="00A27A52"/>
    <w:rsid w:val="00A31658"/>
    <w:rsid w:val="00A33DA0"/>
    <w:rsid w:val="00A3583C"/>
    <w:rsid w:val="00A46916"/>
    <w:rsid w:val="00A604BA"/>
    <w:rsid w:val="00A639AA"/>
    <w:rsid w:val="00A6615D"/>
    <w:rsid w:val="00A667E2"/>
    <w:rsid w:val="00A71479"/>
    <w:rsid w:val="00A80212"/>
    <w:rsid w:val="00A83730"/>
    <w:rsid w:val="00A86BA4"/>
    <w:rsid w:val="00AB0EC9"/>
    <w:rsid w:val="00AD056D"/>
    <w:rsid w:val="00AD1C10"/>
    <w:rsid w:val="00AE0129"/>
    <w:rsid w:val="00AE552F"/>
    <w:rsid w:val="00AF3F33"/>
    <w:rsid w:val="00AF7336"/>
    <w:rsid w:val="00B065AE"/>
    <w:rsid w:val="00B11820"/>
    <w:rsid w:val="00B23D95"/>
    <w:rsid w:val="00B44A65"/>
    <w:rsid w:val="00B456AF"/>
    <w:rsid w:val="00B51DD3"/>
    <w:rsid w:val="00B5378C"/>
    <w:rsid w:val="00B559A0"/>
    <w:rsid w:val="00B57C87"/>
    <w:rsid w:val="00B670A4"/>
    <w:rsid w:val="00B8473F"/>
    <w:rsid w:val="00BC1B42"/>
    <w:rsid w:val="00BD38F8"/>
    <w:rsid w:val="00BD60C3"/>
    <w:rsid w:val="00BE11D6"/>
    <w:rsid w:val="00BE265C"/>
    <w:rsid w:val="00BE5BF2"/>
    <w:rsid w:val="00C0569A"/>
    <w:rsid w:val="00C05F00"/>
    <w:rsid w:val="00C318FA"/>
    <w:rsid w:val="00C3403B"/>
    <w:rsid w:val="00C40443"/>
    <w:rsid w:val="00C54D96"/>
    <w:rsid w:val="00C63C08"/>
    <w:rsid w:val="00C76072"/>
    <w:rsid w:val="00CB51D1"/>
    <w:rsid w:val="00CC488B"/>
    <w:rsid w:val="00CD0C29"/>
    <w:rsid w:val="00CD2F87"/>
    <w:rsid w:val="00CD3873"/>
    <w:rsid w:val="00CD771A"/>
    <w:rsid w:val="00CE4AD4"/>
    <w:rsid w:val="00CF4E82"/>
    <w:rsid w:val="00D14A02"/>
    <w:rsid w:val="00D23E8D"/>
    <w:rsid w:val="00D3566C"/>
    <w:rsid w:val="00D36D47"/>
    <w:rsid w:val="00D37B24"/>
    <w:rsid w:val="00D470FF"/>
    <w:rsid w:val="00D56471"/>
    <w:rsid w:val="00D70434"/>
    <w:rsid w:val="00D75478"/>
    <w:rsid w:val="00D77CDB"/>
    <w:rsid w:val="00D8261D"/>
    <w:rsid w:val="00DA3E67"/>
    <w:rsid w:val="00DA65D8"/>
    <w:rsid w:val="00DB37C1"/>
    <w:rsid w:val="00DB58CA"/>
    <w:rsid w:val="00DB7B07"/>
    <w:rsid w:val="00DD074E"/>
    <w:rsid w:val="00DD1DAF"/>
    <w:rsid w:val="00DD530D"/>
    <w:rsid w:val="00DD5850"/>
    <w:rsid w:val="00DD5B4A"/>
    <w:rsid w:val="00DD7DE6"/>
    <w:rsid w:val="00DE3D98"/>
    <w:rsid w:val="00DE698A"/>
    <w:rsid w:val="00DF0172"/>
    <w:rsid w:val="00DF1698"/>
    <w:rsid w:val="00DF16C6"/>
    <w:rsid w:val="00DF5A2D"/>
    <w:rsid w:val="00E11E41"/>
    <w:rsid w:val="00E1313E"/>
    <w:rsid w:val="00E15221"/>
    <w:rsid w:val="00E16653"/>
    <w:rsid w:val="00E16DA8"/>
    <w:rsid w:val="00E63C89"/>
    <w:rsid w:val="00E66F9E"/>
    <w:rsid w:val="00E735EB"/>
    <w:rsid w:val="00E7634A"/>
    <w:rsid w:val="00E77CC2"/>
    <w:rsid w:val="00EA17E3"/>
    <w:rsid w:val="00EA2441"/>
    <w:rsid w:val="00EA4017"/>
    <w:rsid w:val="00EC3326"/>
    <w:rsid w:val="00ED0DC1"/>
    <w:rsid w:val="00EE45CD"/>
    <w:rsid w:val="00F05CDC"/>
    <w:rsid w:val="00F112EE"/>
    <w:rsid w:val="00F22D54"/>
    <w:rsid w:val="00F276D9"/>
    <w:rsid w:val="00F336A7"/>
    <w:rsid w:val="00F36623"/>
    <w:rsid w:val="00F4048E"/>
    <w:rsid w:val="00F41211"/>
    <w:rsid w:val="00F4470E"/>
    <w:rsid w:val="00F65073"/>
    <w:rsid w:val="00F82667"/>
    <w:rsid w:val="00F91405"/>
    <w:rsid w:val="00FA0B6E"/>
    <w:rsid w:val="00FA2276"/>
    <w:rsid w:val="00FA3B57"/>
    <w:rsid w:val="00FB18CD"/>
    <w:rsid w:val="00FC4F17"/>
    <w:rsid w:val="00FD6137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0830F139-7BEA-4537-BB8F-E2CCB1B7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0B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E6B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E5BF2"/>
    <w:pPr>
      <w:keepNext/>
      <w:numPr>
        <w:numId w:val="1"/>
      </w:numPr>
      <w:outlineLvl w:val="2"/>
    </w:pPr>
    <w:rPr>
      <w:rFonts w:ascii="Arial" w:hAnsi="Arial" w:cs="Arial"/>
      <w:szCs w:val="20"/>
      <w:lang w:val="fr-FR" w:eastAsia="fr-FR"/>
    </w:rPr>
  </w:style>
  <w:style w:type="paragraph" w:styleId="Heading5">
    <w:name w:val="heading 5"/>
    <w:basedOn w:val="Normal"/>
    <w:next w:val="Normal"/>
    <w:qFormat/>
    <w:rsid w:val="00BE5BF2"/>
    <w:pPr>
      <w:keepNext/>
      <w:jc w:val="center"/>
      <w:outlineLvl w:val="4"/>
    </w:pPr>
    <w:rPr>
      <w:b/>
      <w:szCs w:val="20"/>
      <w:lang w:val="fr-FR" w:eastAsia="fr-FR"/>
    </w:rPr>
  </w:style>
  <w:style w:type="paragraph" w:styleId="Heading9">
    <w:name w:val="heading 9"/>
    <w:basedOn w:val="Normal"/>
    <w:next w:val="Normal"/>
    <w:qFormat/>
    <w:rsid w:val="00BE5BF2"/>
    <w:pPr>
      <w:keepNext/>
      <w:spacing w:after="240"/>
      <w:ind w:left="540"/>
      <w:outlineLvl w:val="8"/>
    </w:pPr>
    <w:rPr>
      <w:rFonts w:ascii="Arial" w:hAnsi="Arial" w:cs="Arial"/>
      <w:b/>
      <w:bCs/>
      <w:sz w:val="2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604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04B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60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71479"/>
    <w:rPr>
      <w:rFonts w:ascii="Tahoma" w:hAnsi="Tahoma" w:cs="Tahoma"/>
      <w:sz w:val="16"/>
      <w:szCs w:val="16"/>
    </w:rPr>
  </w:style>
  <w:style w:type="character" w:styleId="Hyperlink">
    <w:name w:val="Hyperlink"/>
    <w:rsid w:val="00A214E7"/>
    <w:rPr>
      <w:color w:val="0000FF"/>
      <w:u w:val="single"/>
    </w:rPr>
  </w:style>
  <w:style w:type="character" w:styleId="FootnoteReference">
    <w:name w:val="footnote reference"/>
    <w:semiHidden/>
    <w:rsid w:val="00BE5BF2"/>
    <w:rPr>
      <w:vertAlign w:val="superscript"/>
    </w:rPr>
  </w:style>
  <w:style w:type="paragraph" w:styleId="FootnoteText">
    <w:name w:val="footnote text"/>
    <w:basedOn w:val="Normal"/>
    <w:semiHidden/>
    <w:rsid w:val="00BE5BF2"/>
    <w:rPr>
      <w:sz w:val="20"/>
      <w:szCs w:val="20"/>
      <w:lang w:val="fr-FR" w:eastAsia="fr-FR"/>
    </w:rPr>
  </w:style>
  <w:style w:type="paragraph" w:customStyle="1" w:styleId="Reply">
    <w:name w:val="Reply"/>
    <w:basedOn w:val="Normal"/>
    <w:rsid w:val="00BE5BF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</w:rPr>
  </w:style>
  <w:style w:type="paragraph" w:styleId="BodyText3">
    <w:name w:val="Body Text 3"/>
    <w:basedOn w:val="Normal"/>
    <w:rsid w:val="00BE5BF2"/>
    <w:pPr>
      <w:jc w:val="both"/>
    </w:pPr>
    <w:rPr>
      <w:rFonts w:ascii="Arial" w:hAnsi="Arial"/>
      <w:sz w:val="22"/>
      <w:lang w:val="fr-FR" w:eastAsia="fr-FR"/>
    </w:rPr>
  </w:style>
  <w:style w:type="character" w:customStyle="1" w:styleId="Heading2Char">
    <w:name w:val="Heading 2 Char"/>
    <w:link w:val="Heading2"/>
    <w:semiHidden/>
    <w:rsid w:val="008E6B1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erChar">
    <w:name w:val="Header Char"/>
    <w:link w:val="Header"/>
    <w:rsid w:val="000719C6"/>
    <w:rPr>
      <w:sz w:val="24"/>
      <w:szCs w:val="24"/>
      <w:lang w:val="en-US" w:eastAsia="en-US"/>
    </w:rPr>
  </w:style>
  <w:style w:type="character" w:styleId="CommentReference">
    <w:name w:val="annotation reference"/>
    <w:rsid w:val="004D70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0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095"/>
  </w:style>
  <w:style w:type="paragraph" w:styleId="CommentSubject">
    <w:name w:val="annotation subject"/>
    <w:basedOn w:val="CommentText"/>
    <w:next w:val="CommentText"/>
    <w:link w:val="CommentSubjectChar"/>
    <w:rsid w:val="004D7095"/>
    <w:rPr>
      <w:b/>
      <w:bCs/>
    </w:rPr>
  </w:style>
  <w:style w:type="character" w:customStyle="1" w:styleId="CommentSubjectChar">
    <w:name w:val="Comment Subject Char"/>
    <w:link w:val="CommentSubject"/>
    <w:rsid w:val="004D7095"/>
    <w:rPr>
      <w:b/>
      <w:bCs/>
    </w:rPr>
  </w:style>
  <w:style w:type="paragraph" w:styleId="EndnoteText">
    <w:name w:val="endnote text"/>
    <w:basedOn w:val="Normal"/>
    <w:link w:val="EndnoteTextChar"/>
    <w:rsid w:val="003B40C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B40C7"/>
  </w:style>
  <w:style w:type="character" w:styleId="EndnoteReference">
    <w:name w:val="endnote reference"/>
    <w:basedOn w:val="DefaultParagraphFont"/>
    <w:rsid w:val="003B40C7"/>
    <w:rPr>
      <w:vertAlign w:val="superscript"/>
    </w:rPr>
  </w:style>
  <w:style w:type="paragraph" w:customStyle="1" w:styleId="Default">
    <w:name w:val="Default"/>
    <w:rsid w:val="00FC4F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333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3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il-qualite.l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2DE7D-D9D7-4195-8F0C-A0D58EBE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1390</Words>
  <Characters>7648</Characters>
  <Application>Microsoft Office Word</Application>
  <DocSecurity>0</DocSecurity>
  <Lines>63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demande inscription comité technique</vt:lpstr>
      <vt:lpstr>demande inscription comité technique</vt:lpstr>
      <vt:lpstr>demande inscription comité technique</vt:lpstr>
    </vt:vector>
  </TitlesOfParts>
  <Company>ILNAS/OLN</Company>
  <LinksUpToDate>false</LinksUpToDate>
  <CharactersWithSpaces>9020</CharactersWithSpaces>
  <SharedDoc>false</SharedDoc>
  <HLinks>
    <vt:vector size="6" baseType="variant">
      <vt:variant>
        <vt:i4>8060985</vt:i4>
      </vt:variant>
      <vt:variant>
        <vt:i4>158</vt:i4>
      </vt:variant>
      <vt:variant>
        <vt:i4>0</vt:i4>
      </vt:variant>
      <vt:variant>
        <vt:i4>5</vt:i4>
      </vt:variant>
      <vt:variant>
        <vt:lpwstr>http://www.portail-qualite.lu/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inscription comité technique</dc:title>
  <dc:subject>Formulaire ILNAS/OLN/F001</dc:subject>
  <dc:creator>Micael Borges</dc:creator>
  <cp:keywords/>
  <cp:lastModifiedBy>Jérôme HÖROLD</cp:lastModifiedBy>
  <cp:revision>63</cp:revision>
  <cp:lastPrinted>2018-06-05T14:07:00Z</cp:lastPrinted>
  <dcterms:created xsi:type="dcterms:W3CDTF">2018-05-24T10:24:00Z</dcterms:created>
  <dcterms:modified xsi:type="dcterms:W3CDTF">2019-05-14T13:41:00Z</dcterms:modified>
</cp:coreProperties>
</file>